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864" w:rsidRDefault="00C86864" w:rsidP="00C86864">
      <w:pPr>
        <w:pStyle w:val="ToolTitlenoTOC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-133350</wp:posOffset>
            </wp:positionV>
            <wp:extent cx="361950" cy="371475"/>
            <wp:effectExtent l="19050" t="0" r="0" b="0"/>
            <wp:wrapNone/>
            <wp:docPr id="40" name="Picture 40" descr="Tools_tran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Tools_trans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Program Fit Assess</w:t>
      </w:r>
      <w:bookmarkStart w:id="1" w:name="Instruct_for_Assess_Prog_Fit_Tool"/>
      <w:bookmarkEnd w:id="1"/>
      <w:r>
        <w:t>ment</w:t>
      </w:r>
    </w:p>
    <w:p w:rsidR="00C86864" w:rsidRDefault="00C86864" w:rsidP="00C86864">
      <w:pPr>
        <w:pStyle w:val="BodyText"/>
      </w:pPr>
      <w:r>
        <w:t xml:space="preserve">Use this tool to help you examine the three areas of fit for programs that you are considering. If you are already running a program, you can use the tool to help identify areas for improvement. </w:t>
      </w:r>
    </w:p>
    <w:p w:rsidR="00C86864" w:rsidRDefault="00C86864" w:rsidP="00C86864">
      <w:pPr>
        <w:pStyle w:val="Num0"/>
        <w:numPr>
          <w:ilvl w:val="0"/>
          <w:numId w:val="15"/>
        </w:numPr>
        <w:outlineLvl w:val="9"/>
      </w:pPr>
    </w:p>
    <w:p w:rsidR="00C86864" w:rsidRDefault="00C86864" w:rsidP="00C86864">
      <w:pPr>
        <w:pStyle w:val="Num1"/>
        <w:numPr>
          <w:ilvl w:val="0"/>
          <w:numId w:val="12"/>
        </w:numPr>
      </w:pPr>
      <w:r>
        <w:t>Make as many copies of the tool as you need for the workgroup to complete the first three tasks, once for each of the candidate programs that you are considering.</w:t>
      </w:r>
    </w:p>
    <w:p w:rsidR="00C86864" w:rsidRDefault="00C86864" w:rsidP="00C86864">
      <w:pPr>
        <w:pStyle w:val="Num1"/>
        <w:numPr>
          <w:ilvl w:val="0"/>
          <w:numId w:val="12"/>
        </w:numPr>
      </w:pPr>
      <w:r>
        <w:t xml:space="preserve">Assemble the basic information about each of the programs that you are considering before you start assessing the fit. Highlight information that answers the questions posed. </w:t>
      </w:r>
    </w:p>
    <w:p w:rsidR="00C86864" w:rsidRDefault="00C86864" w:rsidP="00C86864">
      <w:pPr>
        <w:pStyle w:val="Num1"/>
        <w:numPr>
          <w:ilvl w:val="0"/>
          <w:numId w:val="12"/>
        </w:numPr>
      </w:pPr>
      <w:r>
        <w:t>Starting with question 1, work through the questions in the fit tool for each program, answering yes or no in the appropriate columns.</w:t>
      </w:r>
    </w:p>
    <w:p w:rsidR="00C86864" w:rsidRDefault="00C86864" w:rsidP="00C86864">
      <w:pPr>
        <w:pStyle w:val="Num1"/>
        <w:numPr>
          <w:ilvl w:val="0"/>
          <w:numId w:val="12"/>
        </w:numPr>
      </w:pPr>
      <w:r>
        <w:t xml:space="preserve">Circulate copies of the </w:t>
      </w:r>
      <w:r w:rsidRPr="002744ED">
        <w:rPr>
          <w:rStyle w:val="InlineTipsheetTitle"/>
        </w:rPr>
        <w:t>Green-Yellow-Red Light Adaptation Guide</w:t>
      </w:r>
      <w:r>
        <w:t>, and complete the two columns on the right.</w:t>
      </w:r>
    </w:p>
    <w:p w:rsidR="00C86864" w:rsidRDefault="00C86864" w:rsidP="00C86864">
      <w:pPr>
        <w:pStyle w:val="Num2"/>
        <w:numPr>
          <w:ilvl w:val="0"/>
          <w:numId w:val="9"/>
        </w:numPr>
        <w:ind w:left="1440"/>
      </w:pPr>
      <w:r>
        <w:t xml:space="preserve">Discuss ideas for increasing program fit. Enter your ideas in the column labeled </w:t>
      </w:r>
      <w:proofErr w:type="gramStart"/>
      <w:r w:rsidRPr="005A7AC3">
        <w:rPr>
          <w:rStyle w:val="boldface"/>
        </w:rPr>
        <w:t>What</w:t>
      </w:r>
      <w:proofErr w:type="gramEnd"/>
      <w:r w:rsidRPr="005A7AC3">
        <w:rPr>
          <w:rStyle w:val="boldface"/>
        </w:rPr>
        <w:t xml:space="preserve"> </w:t>
      </w:r>
      <w:r>
        <w:rPr>
          <w:rStyle w:val="boldface"/>
        </w:rPr>
        <w:t>would increase program fit?</w:t>
      </w:r>
      <w:r>
        <w:t xml:space="preserve"> </w:t>
      </w:r>
    </w:p>
    <w:p w:rsidR="00C86864" w:rsidRDefault="00C86864" w:rsidP="00C86864">
      <w:pPr>
        <w:pStyle w:val="Num2"/>
        <w:numPr>
          <w:ilvl w:val="0"/>
          <w:numId w:val="9"/>
        </w:numPr>
        <w:ind w:left="1440"/>
      </w:pPr>
      <w:r>
        <w:t>Identify the suggestions as green-, yellow-, or red-light adaptations.</w:t>
      </w:r>
    </w:p>
    <w:p w:rsidR="00C86864" w:rsidRDefault="00C86864">
      <w:pPr>
        <w:spacing w:line="276" w:lineRule="auto"/>
        <w:rPr>
          <w:rFonts w:ascii="Calibri" w:eastAsia="SimSun" w:hAnsi="Calibri" w:cs="Tahoma"/>
          <w:b/>
          <w:bCs/>
          <w:sz w:val="26"/>
          <w:szCs w:val="22"/>
        </w:rPr>
      </w:pPr>
      <w:bookmarkStart w:id="2" w:name="_Ref167169481"/>
      <w:bookmarkStart w:id="3" w:name="_Toc262311234"/>
      <w:r>
        <w:br w:type="page"/>
      </w:r>
    </w:p>
    <w:p w:rsidR="00C86864" w:rsidRDefault="00347B3B" w:rsidP="00D077C3">
      <w:pPr>
        <w:pStyle w:val="ToolTitle"/>
        <w:pBdr>
          <w:bottom w:val="single" w:sz="4" w:space="1" w:color="auto"/>
        </w:pBd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-127000</wp:posOffset>
            </wp:positionV>
            <wp:extent cx="361950" cy="371475"/>
            <wp:effectExtent l="19050" t="0" r="0" b="0"/>
            <wp:wrapNone/>
            <wp:docPr id="19" name="Picture 19" descr="Tools_tran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Tools_trans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6864" w:rsidRPr="00C4416D">
        <w:t xml:space="preserve">Program Fit </w:t>
      </w:r>
      <w:r w:rsidR="00C86864">
        <w:t>Assessment</w:t>
      </w:r>
      <w:bookmarkStart w:id="4" w:name="Assess_Prog__Fit_Tool"/>
      <w:bookmarkEnd w:id="2"/>
      <w:bookmarkEnd w:id="3"/>
      <w:bookmarkEnd w:id="4"/>
    </w:p>
    <w:p w:rsidR="00347B3B" w:rsidRPr="00347B3B" w:rsidRDefault="00347B3B" w:rsidP="00347B3B">
      <w:pPr>
        <w:pStyle w:val="Labels"/>
        <w:tabs>
          <w:tab w:val="right" w:leader="underscore" w:pos="9000"/>
        </w:tabs>
      </w:pPr>
      <w:r>
        <w:t xml:space="preserve">Program: </w:t>
      </w:r>
      <w:r>
        <w:tab/>
      </w:r>
    </w:p>
    <w:tbl>
      <w:tblPr>
        <w:tblStyle w:val="TableGrid2"/>
        <w:tblW w:w="5000" w:type="pct"/>
        <w:jc w:val="center"/>
        <w:tblLayout w:type="fixed"/>
        <w:tblCellMar>
          <w:left w:w="72" w:type="dxa"/>
          <w:right w:w="72" w:type="dxa"/>
        </w:tblCellMar>
        <w:tblLook w:val="01E0" w:firstRow="1" w:lastRow="1" w:firstColumn="1" w:lastColumn="1" w:noHBand="0" w:noVBand="0"/>
      </w:tblPr>
      <w:tblGrid>
        <w:gridCol w:w="1929"/>
        <w:gridCol w:w="709"/>
        <w:gridCol w:w="5046"/>
        <w:gridCol w:w="1310"/>
      </w:tblGrid>
      <w:tr w:rsidR="00C86864" w:rsidRPr="005A5323" w:rsidTr="00347B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3" w:type="pct"/>
            <w:tcBorders>
              <w:bottom w:val="single" w:sz="2" w:space="0" w:color="D9D9D9"/>
            </w:tcBorders>
          </w:tcPr>
          <w:p w:rsidR="00C86864" w:rsidRPr="00D077C3" w:rsidRDefault="00C86864" w:rsidP="00D077C3">
            <w:pPr>
              <w:pStyle w:val="cellheadconservative"/>
              <w:spacing w:before="48" w:after="48"/>
              <w:rPr>
                <w:rStyle w:val="cellbold"/>
              </w:rPr>
            </w:pPr>
            <w:r w:rsidRPr="00D077C3">
              <w:rPr>
                <w:rStyle w:val="cellbold"/>
              </w:rPr>
              <w:t>Does the program…</w:t>
            </w:r>
          </w:p>
        </w:tc>
        <w:tc>
          <w:tcPr>
            <w:tcW w:w="394" w:type="pct"/>
            <w:tcBorders>
              <w:bottom w:val="single" w:sz="2" w:space="0" w:color="D9D9D9"/>
            </w:tcBorders>
          </w:tcPr>
          <w:p w:rsidR="00C86864" w:rsidRPr="00D077C3" w:rsidRDefault="00C86864" w:rsidP="00D077C3">
            <w:pPr>
              <w:pStyle w:val="cellheadconservative"/>
              <w:spacing w:before="48" w:after="4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cellbold"/>
              </w:rPr>
            </w:pPr>
            <w:r w:rsidRPr="00D077C3">
              <w:rPr>
                <w:rStyle w:val="cellbold"/>
              </w:rPr>
              <w:t>Yes / No</w:t>
            </w:r>
          </w:p>
        </w:tc>
        <w:tc>
          <w:tcPr>
            <w:tcW w:w="2805" w:type="pct"/>
            <w:tcBorders>
              <w:bottom w:val="single" w:sz="2" w:space="0" w:color="D9D9D9"/>
            </w:tcBorders>
          </w:tcPr>
          <w:p w:rsidR="00C86864" w:rsidRPr="00D077C3" w:rsidRDefault="00C86864" w:rsidP="00347B3B">
            <w:pPr>
              <w:pStyle w:val="cellheadconservative"/>
              <w:spacing w:before="48" w:after="4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cellbold"/>
              </w:rPr>
            </w:pPr>
            <w:r w:rsidRPr="00D077C3">
              <w:rPr>
                <w:rStyle w:val="cellbold"/>
              </w:rPr>
              <w:t xml:space="preserve">What </w:t>
            </w:r>
            <w:r w:rsidR="00D077C3">
              <w:rPr>
                <w:rStyle w:val="cellbold"/>
              </w:rPr>
              <w:t>steps</w:t>
            </w:r>
            <w:r w:rsidR="00347B3B">
              <w:rPr>
                <w:rStyle w:val="cellbold"/>
              </w:rPr>
              <w:t xml:space="preserve"> (adaptations)</w:t>
            </w:r>
            <w:r w:rsidR="00D077C3">
              <w:rPr>
                <w:rStyle w:val="cellbold"/>
              </w:rPr>
              <w:t xml:space="preserve"> can be taken to</w:t>
            </w:r>
            <w:r w:rsidRPr="00D077C3">
              <w:rPr>
                <w:rStyle w:val="cellbold"/>
              </w:rPr>
              <w:t xml:space="preserve"> increase </w:t>
            </w:r>
            <w:r w:rsidR="00347B3B">
              <w:rPr>
                <w:rStyle w:val="cellbold"/>
              </w:rPr>
              <w:t>the</w:t>
            </w:r>
            <w:r w:rsidRPr="00D077C3">
              <w:rPr>
                <w:rStyle w:val="cellbold"/>
              </w:rPr>
              <w:t xml:space="preserve"> fit?</w:t>
            </w:r>
          </w:p>
        </w:tc>
        <w:tc>
          <w:tcPr>
            <w:tcW w:w="728" w:type="pct"/>
            <w:tcBorders>
              <w:bottom w:val="single" w:sz="2" w:space="0" w:color="D9D9D9"/>
            </w:tcBorders>
          </w:tcPr>
          <w:p w:rsidR="00C86864" w:rsidRPr="00D077C3" w:rsidRDefault="00347B3B" w:rsidP="00347B3B">
            <w:pPr>
              <w:pStyle w:val="cellheadconservative"/>
              <w:spacing w:before="48" w:after="4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cellbold"/>
              </w:rPr>
            </w:pPr>
            <w:r>
              <w:rPr>
                <w:rStyle w:val="cellbold"/>
              </w:rPr>
              <w:t xml:space="preserve">Green/Yellow /Red </w:t>
            </w:r>
            <w:r w:rsidR="00C86864" w:rsidRPr="00D077C3">
              <w:rPr>
                <w:rStyle w:val="cellbold"/>
              </w:rPr>
              <w:t xml:space="preserve">Light </w:t>
            </w:r>
          </w:p>
        </w:tc>
      </w:tr>
      <w:tr w:rsidR="00C86864" w:rsidRPr="00B0074C" w:rsidTr="00347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C6D9F1" w:themeFill="text2" w:themeFillTint="33"/>
          </w:tcPr>
          <w:p w:rsidR="00C86864" w:rsidRPr="00C86864" w:rsidRDefault="00C86864" w:rsidP="00C86864">
            <w:pPr>
              <w:pStyle w:val="celltxt"/>
              <w:rPr>
                <w:rStyle w:val="cellbold"/>
              </w:rPr>
            </w:pPr>
            <w:r w:rsidRPr="00C86864">
              <w:rPr>
                <w:rStyle w:val="cellbold"/>
              </w:rPr>
              <w:t>Fit with the youth’s…</w:t>
            </w:r>
          </w:p>
        </w:tc>
      </w:tr>
      <w:tr w:rsidR="00C86864" w:rsidRPr="00B0074C" w:rsidTr="00347B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3" w:type="pct"/>
          </w:tcPr>
          <w:p w:rsidR="00C86864" w:rsidRPr="009E5792" w:rsidRDefault="00C86864" w:rsidP="00C86864">
            <w:pPr>
              <w:pStyle w:val="celltxt"/>
            </w:pPr>
            <w:r w:rsidRPr="009E5792">
              <w:t>Literacy and/or education level</w:t>
            </w:r>
            <w:r w:rsidRPr="00931325">
              <w:t>?</w:t>
            </w:r>
          </w:p>
        </w:tc>
        <w:tc>
          <w:tcPr>
            <w:tcW w:w="394" w:type="pct"/>
          </w:tcPr>
          <w:p w:rsidR="00C86864" w:rsidRPr="00B0074C" w:rsidRDefault="00C86864" w:rsidP="00DC76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  <w:tc>
          <w:tcPr>
            <w:tcW w:w="2805" w:type="pct"/>
          </w:tcPr>
          <w:p w:rsidR="00C86864" w:rsidRPr="00B0074C" w:rsidRDefault="00C86864" w:rsidP="00DC76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  <w:tc>
          <w:tcPr>
            <w:tcW w:w="728" w:type="pct"/>
          </w:tcPr>
          <w:p w:rsidR="00C86864" w:rsidRPr="00B0074C" w:rsidRDefault="00C86864" w:rsidP="00DC76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</w:tr>
      <w:tr w:rsidR="00C86864" w:rsidRPr="00B0074C" w:rsidTr="00347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3" w:type="pct"/>
          </w:tcPr>
          <w:p w:rsidR="00C86864" w:rsidRPr="00C4416D" w:rsidRDefault="00C86864" w:rsidP="00C86864">
            <w:pPr>
              <w:pStyle w:val="celltxt"/>
            </w:pPr>
            <w:r>
              <w:t>Age?</w:t>
            </w:r>
          </w:p>
        </w:tc>
        <w:tc>
          <w:tcPr>
            <w:tcW w:w="394" w:type="pct"/>
          </w:tcPr>
          <w:p w:rsidR="00C86864" w:rsidRPr="00B0074C" w:rsidRDefault="00C86864" w:rsidP="00DC76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  <w:tc>
          <w:tcPr>
            <w:tcW w:w="2805" w:type="pct"/>
          </w:tcPr>
          <w:p w:rsidR="00C86864" w:rsidRPr="00B0074C" w:rsidRDefault="00C86864" w:rsidP="00DC76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  <w:tc>
          <w:tcPr>
            <w:tcW w:w="728" w:type="pct"/>
          </w:tcPr>
          <w:p w:rsidR="00C86864" w:rsidRPr="00B0074C" w:rsidRDefault="00C86864" w:rsidP="00DC76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</w:tr>
      <w:tr w:rsidR="00C86864" w:rsidRPr="00B0074C" w:rsidTr="00347B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3" w:type="pct"/>
          </w:tcPr>
          <w:p w:rsidR="00C86864" w:rsidRPr="00C977FF" w:rsidRDefault="00C86864" w:rsidP="00C86864">
            <w:pPr>
              <w:pStyle w:val="celltxt"/>
            </w:pPr>
            <w:r>
              <w:t>Gender?</w:t>
            </w:r>
          </w:p>
        </w:tc>
        <w:tc>
          <w:tcPr>
            <w:tcW w:w="394" w:type="pct"/>
          </w:tcPr>
          <w:p w:rsidR="00C86864" w:rsidRPr="00B0074C" w:rsidRDefault="00C86864" w:rsidP="00DC76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  <w:tc>
          <w:tcPr>
            <w:tcW w:w="2805" w:type="pct"/>
          </w:tcPr>
          <w:p w:rsidR="00C86864" w:rsidRPr="00B0074C" w:rsidRDefault="00C86864" w:rsidP="00DC76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  <w:tc>
          <w:tcPr>
            <w:tcW w:w="728" w:type="pct"/>
          </w:tcPr>
          <w:p w:rsidR="00C86864" w:rsidRPr="00B0074C" w:rsidRDefault="00C86864" w:rsidP="00DC76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</w:tr>
      <w:tr w:rsidR="00C86864" w:rsidRPr="00B0074C" w:rsidTr="00347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3" w:type="pct"/>
          </w:tcPr>
          <w:p w:rsidR="00C86864" w:rsidRPr="00C977FF" w:rsidRDefault="00C86864" w:rsidP="00C86864">
            <w:pPr>
              <w:pStyle w:val="celltxt"/>
            </w:pPr>
            <w:r>
              <w:t>Culture?</w:t>
            </w:r>
          </w:p>
        </w:tc>
        <w:tc>
          <w:tcPr>
            <w:tcW w:w="394" w:type="pct"/>
          </w:tcPr>
          <w:p w:rsidR="00C86864" w:rsidRPr="00B0074C" w:rsidRDefault="00C86864" w:rsidP="00DC76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  <w:tc>
          <w:tcPr>
            <w:tcW w:w="2805" w:type="pct"/>
          </w:tcPr>
          <w:p w:rsidR="00C86864" w:rsidRPr="00B0074C" w:rsidRDefault="00C86864" w:rsidP="00DC76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  <w:tc>
          <w:tcPr>
            <w:tcW w:w="728" w:type="pct"/>
          </w:tcPr>
          <w:p w:rsidR="00C86864" w:rsidRPr="00B0074C" w:rsidRDefault="00C86864" w:rsidP="00DC76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</w:tr>
      <w:tr w:rsidR="00C86864" w:rsidRPr="00B0074C" w:rsidTr="00347B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3" w:type="pct"/>
          </w:tcPr>
          <w:p w:rsidR="00C86864" w:rsidRDefault="00C86864" w:rsidP="00C86864">
            <w:pPr>
              <w:pStyle w:val="celltxt"/>
            </w:pPr>
            <w:r>
              <w:t>LGBT?</w:t>
            </w:r>
          </w:p>
        </w:tc>
        <w:tc>
          <w:tcPr>
            <w:tcW w:w="394" w:type="pct"/>
          </w:tcPr>
          <w:p w:rsidR="00C86864" w:rsidRPr="00B0074C" w:rsidRDefault="00C86864" w:rsidP="00DC76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  <w:tc>
          <w:tcPr>
            <w:tcW w:w="2805" w:type="pct"/>
          </w:tcPr>
          <w:p w:rsidR="00C86864" w:rsidRPr="00B0074C" w:rsidRDefault="00C86864" w:rsidP="00DC76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  <w:tc>
          <w:tcPr>
            <w:tcW w:w="728" w:type="pct"/>
          </w:tcPr>
          <w:p w:rsidR="00C86864" w:rsidRPr="00B0074C" w:rsidRDefault="00C86864" w:rsidP="00DC76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</w:tr>
      <w:tr w:rsidR="000C2359" w:rsidRPr="00B0074C" w:rsidTr="00347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3" w:type="pct"/>
            <w:tcBorders>
              <w:bottom w:val="single" w:sz="4" w:space="0" w:color="D9D9D9"/>
            </w:tcBorders>
          </w:tcPr>
          <w:p w:rsidR="000C2359" w:rsidRDefault="000C2359" w:rsidP="00471FBE">
            <w:pPr>
              <w:pStyle w:val="celltxt"/>
            </w:pPr>
            <w:r>
              <w:t xml:space="preserve">Contextual factors (i.e. urban, rural, SES, </w:t>
            </w:r>
            <w:r w:rsidR="00E46EF7">
              <w:t xml:space="preserve">other </w:t>
            </w:r>
            <w:r>
              <w:t>neighborhood characteristics)</w:t>
            </w:r>
          </w:p>
        </w:tc>
        <w:tc>
          <w:tcPr>
            <w:tcW w:w="394" w:type="pct"/>
            <w:tcBorders>
              <w:bottom w:val="single" w:sz="4" w:space="0" w:color="D9D9D9"/>
            </w:tcBorders>
          </w:tcPr>
          <w:p w:rsidR="000C2359" w:rsidRPr="00B0074C" w:rsidRDefault="000C2359" w:rsidP="00DC76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  <w:tc>
          <w:tcPr>
            <w:tcW w:w="2805" w:type="pct"/>
            <w:tcBorders>
              <w:bottom w:val="single" w:sz="4" w:space="0" w:color="D9D9D9"/>
            </w:tcBorders>
          </w:tcPr>
          <w:p w:rsidR="000C2359" w:rsidRPr="00B0074C" w:rsidRDefault="000C2359" w:rsidP="00DC76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  <w:tc>
          <w:tcPr>
            <w:tcW w:w="728" w:type="pct"/>
            <w:tcBorders>
              <w:bottom w:val="single" w:sz="4" w:space="0" w:color="D9D9D9"/>
            </w:tcBorders>
          </w:tcPr>
          <w:p w:rsidR="000C2359" w:rsidRPr="00B0074C" w:rsidRDefault="000C2359" w:rsidP="00DC76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</w:tr>
      <w:tr w:rsidR="00C86864" w:rsidRPr="00B0074C" w:rsidTr="00347B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3" w:type="pct"/>
          </w:tcPr>
          <w:p w:rsidR="00C86864" w:rsidRDefault="00C86864" w:rsidP="00471FBE">
            <w:pPr>
              <w:pStyle w:val="celltxt"/>
            </w:pPr>
            <w:r>
              <w:t>S</w:t>
            </w:r>
            <w:r w:rsidRPr="00C977FF">
              <w:t>pecial circumstances (foster care, juvenile delinquents, etc.)?</w:t>
            </w:r>
          </w:p>
        </w:tc>
        <w:tc>
          <w:tcPr>
            <w:tcW w:w="394" w:type="pct"/>
          </w:tcPr>
          <w:p w:rsidR="00C86864" w:rsidRPr="00B0074C" w:rsidRDefault="00C86864" w:rsidP="00DC76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  <w:tc>
          <w:tcPr>
            <w:tcW w:w="2805" w:type="pct"/>
          </w:tcPr>
          <w:p w:rsidR="00C86864" w:rsidRPr="00B0074C" w:rsidRDefault="00C86864" w:rsidP="00DC76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  <w:tc>
          <w:tcPr>
            <w:tcW w:w="728" w:type="pct"/>
          </w:tcPr>
          <w:p w:rsidR="00C86864" w:rsidRPr="00B0074C" w:rsidRDefault="00C86864" w:rsidP="00DC76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</w:tr>
      <w:tr w:rsidR="00C86864" w:rsidRPr="00B0074C" w:rsidTr="00347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C6D9F1" w:themeFill="text2" w:themeFillTint="33"/>
          </w:tcPr>
          <w:p w:rsidR="00C86864" w:rsidRPr="00B0074C" w:rsidRDefault="00C86864" w:rsidP="00C86864">
            <w:pPr>
              <w:pStyle w:val="celltxt"/>
              <w:rPr>
                <w:rFonts w:ascii="Times" w:hAnsi="Times" w:cs="Times"/>
              </w:rPr>
            </w:pPr>
            <w:r w:rsidRPr="00332E26">
              <w:rPr>
                <w:rStyle w:val="cellbold"/>
              </w:rPr>
              <w:t>Fit with the organization’s…</w:t>
            </w:r>
          </w:p>
        </w:tc>
      </w:tr>
      <w:tr w:rsidR="00C86864" w:rsidRPr="00B0074C" w:rsidTr="00347B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3" w:type="pct"/>
          </w:tcPr>
          <w:p w:rsidR="00C86864" w:rsidRPr="005B6385" w:rsidRDefault="00C86864" w:rsidP="00C86864">
            <w:pPr>
              <w:pStyle w:val="celltxt"/>
            </w:pPr>
            <w:r>
              <w:t>Mission?</w:t>
            </w:r>
          </w:p>
        </w:tc>
        <w:tc>
          <w:tcPr>
            <w:tcW w:w="394" w:type="pct"/>
          </w:tcPr>
          <w:p w:rsidR="00C86864" w:rsidRPr="00B0074C" w:rsidRDefault="00C86864" w:rsidP="00DC76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  <w:tc>
          <w:tcPr>
            <w:tcW w:w="2805" w:type="pct"/>
          </w:tcPr>
          <w:p w:rsidR="00C86864" w:rsidRPr="00B0074C" w:rsidRDefault="00C86864" w:rsidP="00DC76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  <w:tc>
          <w:tcPr>
            <w:tcW w:w="728" w:type="pct"/>
          </w:tcPr>
          <w:p w:rsidR="00C86864" w:rsidRPr="00B0074C" w:rsidRDefault="00C86864" w:rsidP="00DC76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</w:tr>
      <w:tr w:rsidR="00C86864" w:rsidRPr="00B0074C" w:rsidTr="00347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3" w:type="pct"/>
          </w:tcPr>
          <w:p w:rsidR="00C86864" w:rsidRPr="005B6385" w:rsidRDefault="00C86864" w:rsidP="00C86864">
            <w:pPr>
              <w:pStyle w:val="celltxt"/>
            </w:pPr>
            <w:r>
              <w:t>Board support?</w:t>
            </w:r>
          </w:p>
        </w:tc>
        <w:tc>
          <w:tcPr>
            <w:tcW w:w="394" w:type="pct"/>
          </w:tcPr>
          <w:p w:rsidR="00C86864" w:rsidRPr="00B0074C" w:rsidRDefault="00C86864" w:rsidP="00DC76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  <w:tc>
          <w:tcPr>
            <w:tcW w:w="2805" w:type="pct"/>
          </w:tcPr>
          <w:p w:rsidR="00C86864" w:rsidRPr="00B0074C" w:rsidRDefault="00C86864" w:rsidP="00DC76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  <w:tc>
          <w:tcPr>
            <w:tcW w:w="728" w:type="pct"/>
          </w:tcPr>
          <w:p w:rsidR="00C86864" w:rsidRPr="00B0074C" w:rsidRDefault="00C86864" w:rsidP="00DC76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</w:tr>
      <w:tr w:rsidR="00C86864" w:rsidRPr="00B0074C" w:rsidTr="00347B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3" w:type="pct"/>
          </w:tcPr>
          <w:p w:rsidR="00C86864" w:rsidRPr="005B6385" w:rsidRDefault="00C86864" w:rsidP="00C86864">
            <w:pPr>
              <w:pStyle w:val="celltxt"/>
            </w:pPr>
            <w:r>
              <w:t>Staff support?</w:t>
            </w:r>
          </w:p>
        </w:tc>
        <w:tc>
          <w:tcPr>
            <w:tcW w:w="394" w:type="pct"/>
          </w:tcPr>
          <w:p w:rsidR="00C86864" w:rsidRPr="00B0074C" w:rsidRDefault="00C86864" w:rsidP="00DC76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  <w:tc>
          <w:tcPr>
            <w:tcW w:w="2805" w:type="pct"/>
          </w:tcPr>
          <w:p w:rsidR="00C86864" w:rsidRPr="00B0074C" w:rsidRDefault="00C86864" w:rsidP="00DC76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  <w:tc>
          <w:tcPr>
            <w:tcW w:w="728" w:type="pct"/>
          </w:tcPr>
          <w:p w:rsidR="00C86864" w:rsidRPr="00B0074C" w:rsidRDefault="00C86864" w:rsidP="00DC76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</w:tr>
      <w:tr w:rsidR="00C86864" w:rsidRPr="00B0074C" w:rsidTr="00347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3" w:type="pct"/>
          </w:tcPr>
          <w:p w:rsidR="00C86864" w:rsidRPr="005B6385" w:rsidRDefault="00C86864" w:rsidP="00C86864">
            <w:pPr>
              <w:pStyle w:val="celltxt"/>
            </w:pPr>
            <w:r>
              <w:t>Leadership support?</w:t>
            </w:r>
          </w:p>
        </w:tc>
        <w:tc>
          <w:tcPr>
            <w:tcW w:w="394" w:type="pct"/>
          </w:tcPr>
          <w:p w:rsidR="00C86864" w:rsidRPr="00B0074C" w:rsidRDefault="00C86864" w:rsidP="00DC76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  <w:tc>
          <w:tcPr>
            <w:tcW w:w="2805" w:type="pct"/>
          </w:tcPr>
          <w:p w:rsidR="00C86864" w:rsidRPr="00B0074C" w:rsidRDefault="00C86864" w:rsidP="00DC76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  <w:tc>
          <w:tcPr>
            <w:tcW w:w="728" w:type="pct"/>
          </w:tcPr>
          <w:p w:rsidR="00C86864" w:rsidRPr="00B0074C" w:rsidRDefault="00C86864" w:rsidP="00DC76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</w:tr>
      <w:tr w:rsidR="00C86864" w:rsidRPr="00B0074C" w:rsidTr="00347B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3" w:type="pct"/>
          </w:tcPr>
          <w:p w:rsidR="00C86864" w:rsidRPr="005B6385" w:rsidRDefault="00C86864" w:rsidP="00C86864">
            <w:pPr>
              <w:pStyle w:val="celltxt"/>
            </w:pPr>
            <w:r>
              <w:t>C</w:t>
            </w:r>
            <w:r w:rsidRPr="00C02D6A">
              <w:t>ontext/setting?</w:t>
            </w:r>
          </w:p>
        </w:tc>
        <w:tc>
          <w:tcPr>
            <w:tcW w:w="394" w:type="pct"/>
          </w:tcPr>
          <w:p w:rsidR="00C86864" w:rsidRPr="00B0074C" w:rsidRDefault="00C86864" w:rsidP="00DC76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  <w:tc>
          <w:tcPr>
            <w:tcW w:w="2805" w:type="pct"/>
          </w:tcPr>
          <w:p w:rsidR="00C86864" w:rsidRPr="00B0074C" w:rsidRDefault="00C86864" w:rsidP="00DC76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  <w:tc>
          <w:tcPr>
            <w:tcW w:w="728" w:type="pct"/>
          </w:tcPr>
          <w:p w:rsidR="00C86864" w:rsidRPr="00B0074C" w:rsidRDefault="00C86864" w:rsidP="00DC76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</w:tr>
      <w:tr w:rsidR="00C86864" w:rsidRPr="00B0074C" w:rsidTr="00347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3" w:type="pct"/>
          </w:tcPr>
          <w:p w:rsidR="00C86864" w:rsidRPr="00C4416D" w:rsidRDefault="00C86864" w:rsidP="00C86864">
            <w:pPr>
              <w:pStyle w:val="celltxt"/>
            </w:pPr>
            <w:r w:rsidRPr="00C977FF">
              <w:t>Program dosage?</w:t>
            </w:r>
          </w:p>
        </w:tc>
        <w:tc>
          <w:tcPr>
            <w:tcW w:w="394" w:type="pct"/>
          </w:tcPr>
          <w:p w:rsidR="00C86864" w:rsidRPr="00B0074C" w:rsidRDefault="00C86864" w:rsidP="00DC76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  <w:tc>
          <w:tcPr>
            <w:tcW w:w="2805" w:type="pct"/>
          </w:tcPr>
          <w:p w:rsidR="00C86864" w:rsidRPr="00B0074C" w:rsidRDefault="00C86864" w:rsidP="00DC76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  <w:tc>
          <w:tcPr>
            <w:tcW w:w="728" w:type="pct"/>
          </w:tcPr>
          <w:p w:rsidR="00C86864" w:rsidRPr="00B0074C" w:rsidRDefault="00C86864" w:rsidP="00DC76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</w:tr>
      <w:tr w:rsidR="00C86864" w:rsidRPr="00B0074C" w:rsidTr="00347B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C6D9F1" w:themeFill="text2" w:themeFillTint="33"/>
          </w:tcPr>
          <w:p w:rsidR="00C86864" w:rsidRPr="00B0074C" w:rsidRDefault="00C86864" w:rsidP="00C86864">
            <w:pPr>
              <w:pStyle w:val="celltxt"/>
              <w:rPr>
                <w:rFonts w:ascii="Times" w:hAnsi="Times" w:cs="Times"/>
              </w:rPr>
            </w:pPr>
            <w:r w:rsidRPr="00332E26">
              <w:rPr>
                <w:rStyle w:val="cellbold"/>
              </w:rPr>
              <w:t>Fit with</w:t>
            </w:r>
            <w:r>
              <w:rPr>
                <w:rStyle w:val="cellbold"/>
              </w:rPr>
              <w:t xml:space="preserve"> stakeholder’s</w:t>
            </w:r>
            <w:r w:rsidRPr="00332E26">
              <w:rPr>
                <w:rStyle w:val="cellbold"/>
              </w:rPr>
              <w:t>…</w:t>
            </w:r>
          </w:p>
        </w:tc>
      </w:tr>
      <w:tr w:rsidR="00C86864" w:rsidRPr="00B0074C" w:rsidTr="00347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3" w:type="pct"/>
          </w:tcPr>
          <w:p w:rsidR="00C86864" w:rsidRPr="00C4416D" w:rsidRDefault="00C86864" w:rsidP="00C86864">
            <w:pPr>
              <w:pStyle w:val="celltxt"/>
            </w:pPr>
            <w:r w:rsidRPr="009D47AF">
              <w:t>Other program</w:t>
            </w:r>
            <w:r>
              <w:t>s?</w:t>
            </w:r>
          </w:p>
        </w:tc>
        <w:tc>
          <w:tcPr>
            <w:tcW w:w="394" w:type="pct"/>
          </w:tcPr>
          <w:p w:rsidR="00C86864" w:rsidRPr="00B0074C" w:rsidRDefault="00C86864" w:rsidP="00DC76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  <w:tc>
          <w:tcPr>
            <w:tcW w:w="2805" w:type="pct"/>
          </w:tcPr>
          <w:p w:rsidR="00C86864" w:rsidRPr="00B0074C" w:rsidRDefault="00C86864" w:rsidP="00DC76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  <w:tc>
          <w:tcPr>
            <w:tcW w:w="728" w:type="pct"/>
          </w:tcPr>
          <w:p w:rsidR="00C86864" w:rsidRPr="00B0074C" w:rsidRDefault="00C86864" w:rsidP="00DC76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0"/>
              </w:rPr>
            </w:pPr>
          </w:p>
        </w:tc>
      </w:tr>
      <w:tr w:rsidR="00C86864" w:rsidRPr="00B0074C" w:rsidTr="00347B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3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3" w:type="pct"/>
          </w:tcPr>
          <w:p w:rsidR="00C86864" w:rsidRPr="00C4416D" w:rsidRDefault="00C86864" w:rsidP="00C86864">
            <w:pPr>
              <w:pStyle w:val="celltxt"/>
            </w:pPr>
            <w:r w:rsidRPr="009C00B4">
              <w:t>Readiness for prevention intervention?</w:t>
            </w:r>
          </w:p>
        </w:tc>
        <w:tc>
          <w:tcPr>
            <w:tcW w:w="394" w:type="pct"/>
          </w:tcPr>
          <w:p w:rsidR="00C86864" w:rsidRPr="00B0074C" w:rsidRDefault="00C86864" w:rsidP="00DC76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" w:hAnsi="Times" w:cs="Times"/>
                <w:sz w:val="20"/>
                <w:highlight w:val="yellow"/>
              </w:rPr>
            </w:pPr>
          </w:p>
        </w:tc>
        <w:tc>
          <w:tcPr>
            <w:tcW w:w="2805" w:type="pct"/>
          </w:tcPr>
          <w:p w:rsidR="00C86864" w:rsidRPr="00B0074C" w:rsidRDefault="00C86864" w:rsidP="00DC76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" w:hAnsi="Times" w:cs="Times"/>
                <w:sz w:val="20"/>
                <w:highlight w:val="yellow"/>
              </w:rPr>
            </w:pPr>
          </w:p>
        </w:tc>
        <w:tc>
          <w:tcPr>
            <w:tcW w:w="728" w:type="pct"/>
          </w:tcPr>
          <w:p w:rsidR="00C86864" w:rsidRPr="00B0074C" w:rsidRDefault="00C86864" w:rsidP="00DC76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" w:hAnsi="Times" w:cs="Times"/>
                <w:sz w:val="20"/>
                <w:highlight w:val="yellow"/>
              </w:rPr>
            </w:pPr>
          </w:p>
        </w:tc>
      </w:tr>
      <w:tr w:rsidR="00C86864" w:rsidRPr="00B0074C" w:rsidTr="00347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3" w:type="pct"/>
          </w:tcPr>
          <w:p w:rsidR="00C86864" w:rsidRPr="00734713" w:rsidRDefault="00C86864" w:rsidP="00C86864">
            <w:pPr>
              <w:pStyle w:val="celltxt"/>
            </w:pPr>
            <w:r w:rsidRPr="00734713">
              <w:t xml:space="preserve">Priorities </w:t>
            </w:r>
            <w:r>
              <w:t>and values</w:t>
            </w:r>
            <w:r w:rsidRPr="00734713">
              <w:t>?</w:t>
            </w:r>
          </w:p>
        </w:tc>
        <w:tc>
          <w:tcPr>
            <w:tcW w:w="394" w:type="pct"/>
          </w:tcPr>
          <w:p w:rsidR="00C86864" w:rsidRPr="00B0074C" w:rsidRDefault="00C86864" w:rsidP="00DC76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0"/>
                <w:highlight w:val="yellow"/>
              </w:rPr>
            </w:pPr>
          </w:p>
        </w:tc>
        <w:tc>
          <w:tcPr>
            <w:tcW w:w="2805" w:type="pct"/>
          </w:tcPr>
          <w:p w:rsidR="00C86864" w:rsidRPr="00B0074C" w:rsidRDefault="00C86864" w:rsidP="00DC76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0"/>
                <w:highlight w:val="yellow"/>
              </w:rPr>
            </w:pPr>
          </w:p>
        </w:tc>
        <w:tc>
          <w:tcPr>
            <w:tcW w:w="728" w:type="pct"/>
          </w:tcPr>
          <w:p w:rsidR="00C86864" w:rsidRPr="00B0074C" w:rsidRDefault="00C86864" w:rsidP="00DC76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0"/>
                <w:highlight w:val="yellow"/>
              </w:rPr>
            </w:pPr>
          </w:p>
        </w:tc>
      </w:tr>
    </w:tbl>
    <w:p w:rsidR="00C86864" w:rsidRDefault="00C86864" w:rsidP="00C86864">
      <w:pPr>
        <w:pStyle w:val="spacer"/>
      </w:pPr>
    </w:p>
    <w:sectPr w:rsidR="00C86864" w:rsidSect="00E11260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2240" w:h="15840" w:code="1"/>
      <w:pgMar w:top="1440" w:right="1440" w:bottom="1440" w:left="1800" w:header="720" w:footer="720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9C2" w:rsidRDefault="002B19C2">
      <w:r>
        <w:separator/>
      </w:r>
    </w:p>
  </w:endnote>
  <w:endnote w:type="continuationSeparator" w:id="0">
    <w:p w:rsidR="002B19C2" w:rsidRDefault="002B1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ËÎÌå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ont357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C86864" w:rsidP="00744433">
    <w:pPr>
      <w:pStyle w:val="Footer-left"/>
    </w:pPr>
    <w:r>
      <w:t>Program Fit Assessment</w:t>
    </w:r>
    <w:r>
      <w:tab/>
    </w:r>
    <w:r w:rsidRPr="00C86864">
      <w:t xml:space="preserve"> </w:t>
    </w:r>
    <w:del w:id="5" w:author="House, Lawrence (Duane) (CDC/ONDIEH/NCCDPHP)" w:date="2016-07-12T10:06:00Z">
      <w:r w:rsidRPr="00C86864" w:rsidDel="00B048BA">
        <w:delText>PSBA-GTO</w:delText>
      </w:r>
    </w:del>
    <w:ins w:id="6" w:author="House, Lawrence (Duane) (CDC/ONDIEH/NCCDPHP)" w:date="2016-07-12T10:06:00Z">
      <w:r w:rsidR="00B048BA">
        <w:t>PSBA-GTO-TPP</w:t>
      </w:r>
    </w:ins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Pr="003A1C20" w:rsidRDefault="00C86864" w:rsidP="00E11260">
    <w:pPr>
      <w:pStyle w:val="Footer"/>
      <w:tabs>
        <w:tab w:val="clear" w:pos="4320"/>
        <w:tab w:val="clear" w:pos="8640"/>
        <w:tab w:val="right" w:pos="9000"/>
      </w:tabs>
    </w:pPr>
    <w:del w:id="7" w:author="House, Lawrence (Duane) (CDC/ONDIEH/NCCDPHP)" w:date="2016-07-12T10:06:00Z">
      <w:r w:rsidDel="00B048BA">
        <w:delText>PSBA-GTO</w:delText>
      </w:r>
    </w:del>
    <w:ins w:id="8" w:author="House, Lawrence (Duane) (CDC/ONDIEH/NCCDPHP)" w:date="2016-07-12T10:06:00Z">
      <w:r w:rsidR="00B048BA">
        <w:t>PSBA-GTO-TPP</w:t>
      </w:r>
    </w:ins>
    <w:r>
      <w:tab/>
      <w:t>Program Fit Assessment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DB3E9F" w:rsidP="00744433">
    <w:pPr>
      <w:pStyle w:val="Footer"/>
      <w:tabs>
        <w:tab w:val="clear" w:pos="8640"/>
        <w:tab w:val="right" w:pos="9006"/>
      </w:tabs>
    </w:pPr>
    <w:r>
      <w:fldChar w:fldCharType="begin"/>
    </w:r>
    <w:r w:rsidR="00912187">
      <w:instrText xml:space="preserve"> STYLEREF  Chapter  \* MERGEFORMAT </w:instrText>
    </w:r>
    <w:r>
      <w:fldChar w:fldCharType="separate"/>
    </w:r>
    <w:r w:rsidR="00C86864">
      <w:rPr>
        <w:rFonts w:ascii="Times New Roman" w:hAnsi="Times New Roman"/>
        <w:b/>
        <w:bCs/>
        <w:noProof/>
      </w:rPr>
      <w:t>Error! No text of specified style in document.</w:t>
    </w:r>
    <w:r>
      <w:fldChar w:fldCharType="end"/>
    </w:r>
    <w:r w:rsidR="00912187">
      <w:tab/>
    </w:r>
    <w:r w:rsidR="00912187">
      <w:tab/>
    </w:r>
    <w:r>
      <w:rPr>
        <w:rStyle w:val="PageNumber"/>
      </w:rPr>
      <w:fldChar w:fldCharType="begin"/>
    </w:r>
    <w:r w:rsidR="0091218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86864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9C2" w:rsidRDefault="002B19C2">
      <w:r>
        <w:separator/>
      </w:r>
    </w:p>
  </w:footnote>
  <w:footnote w:type="continuationSeparator" w:id="0">
    <w:p w:rsidR="002B19C2" w:rsidRDefault="002B1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912187">
    <w:pPr>
      <w:pStyle w:val="Header"/>
    </w:pPr>
    <w:r>
      <w:rPr>
        <w:noProof/>
      </w:rPr>
      <w:drawing>
        <wp:inline distT="0" distB="0" distL="0" distR="0">
          <wp:extent cx="552450" cy="342900"/>
          <wp:effectExtent l="19050" t="0" r="0" b="0"/>
          <wp:docPr id="4" name="Picture 1" descr="7_halfsi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7_halfsiz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912187" w:rsidP="00744433">
    <w:pPr>
      <w:pStyle w:val="Header-right"/>
    </w:pPr>
    <w:r>
      <w:tab/>
    </w:r>
    <w:r>
      <w:tab/>
    </w:r>
    <w:r w:rsidR="00C6257E">
      <w:drawing>
        <wp:inline distT="0" distB="0" distL="0" distR="0" wp14:anchorId="21E6AB74" wp14:editId="294C361E">
          <wp:extent cx="552450" cy="342900"/>
          <wp:effectExtent l="19050" t="0" r="0" b="0"/>
          <wp:docPr id="2" name="Picture 2" descr="4_halfsi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4_halfsiz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833E5"/>
    <w:multiLevelType w:val="multilevel"/>
    <w:tmpl w:val="7C02B414"/>
    <w:lvl w:ilvl="0">
      <w:start w:val="5"/>
      <w:numFmt w:val="decimal"/>
      <w:pStyle w:val="Heading1"/>
      <w:lvlText w:val="Step %1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32"/>
        <w:szCs w:val="40"/>
      </w:rPr>
    </w:lvl>
    <w:lvl w:ilvl="1">
      <w:start w:val="1"/>
      <w:numFmt w:val="lowerLetter"/>
      <w:lvlText w:val="%2."/>
      <w:lvlJc w:val="left"/>
      <w:pPr>
        <w:tabs>
          <w:tab w:val="num" w:pos="3960"/>
        </w:tabs>
        <w:ind w:left="4320" w:hanging="360"/>
      </w:pPr>
      <w:rPr>
        <w:rFonts w:hint="default"/>
        <w:sz w:val="20"/>
      </w:rPr>
    </w:lvl>
    <w:lvl w:ilvl="2">
      <w:start w:val="1"/>
      <w:numFmt w:val="lowerRoman"/>
      <w:lvlText w:val="%3"/>
      <w:lvlJc w:val="left"/>
      <w:pPr>
        <w:tabs>
          <w:tab w:val="num" w:pos="3960"/>
        </w:tabs>
        <w:ind w:left="4680" w:hanging="360"/>
      </w:pPr>
      <w:rPr>
        <w:rFonts w:hint="default"/>
        <w:sz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960"/>
        </w:tabs>
        <w:ind w:left="50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960"/>
        </w:tabs>
        <w:ind w:left="5400" w:hanging="360"/>
      </w:pPr>
      <w:rPr>
        <w:rFonts w:ascii="ËÎÌå" w:hAnsi="ËÎÌå" w:cs="font357" w:hint="default"/>
      </w:rPr>
    </w:lvl>
    <w:lvl w:ilvl="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1080"/>
        </w:tabs>
        <w:ind w:left="-10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</w:abstractNum>
  <w:abstractNum w:abstractNumId="1" w15:restartNumberingAfterBreak="0">
    <w:nsid w:val="03FA3DE9"/>
    <w:multiLevelType w:val="multilevel"/>
    <w:tmpl w:val="3D22B2E8"/>
    <w:lvl w:ilvl="0">
      <w:start w:val="1"/>
      <w:numFmt w:val="none"/>
      <w:pStyle w:val="Num0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um1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pStyle w:val="Num2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" w15:restartNumberingAfterBreak="0">
    <w:nsid w:val="04DA4083"/>
    <w:multiLevelType w:val="multilevel"/>
    <w:tmpl w:val="EABCF598"/>
    <w:numStyleLink w:val="SurveyNum1"/>
  </w:abstractNum>
  <w:abstractNum w:abstractNumId="3" w15:restartNumberingAfterBreak="0">
    <w:nsid w:val="054B46C9"/>
    <w:multiLevelType w:val="hybridMultilevel"/>
    <w:tmpl w:val="3A3EC75E"/>
    <w:lvl w:ilvl="0" w:tplc="1EAC0E9E">
      <w:start w:val="1"/>
      <w:numFmt w:val="bullet"/>
      <w:pStyle w:val="TipsheetBulletNegative"/>
      <w:lvlText w:val="–"/>
      <w:lvlJc w:val="left"/>
      <w:pPr>
        <w:tabs>
          <w:tab w:val="num" w:pos="216"/>
        </w:tabs>
        <w:ind w:left="216" w:hanging="216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6400C0"/>
    <w:multiLevelType w:val="hybridMultilevel"/>
    <w:tmpl w:val="940AE6A8"/>
    <w:lvl w:ilvl="0" w:tplc="4D284798">
      <w:start w:val="1"/>
      <w:numFmt w:val="bullet"/>
      <w:pStyle w:val="TipsheetBulletPosNeg"/>
      <w:lvlText w:val=""/>
      <w:lvlJc w:val="left"/>
      <w:pPr>
        <w:ind w:left="360" w:hanging="360"/>
      </w:pPr>
      <w:rPr>
        <w:rFonts w:ascii="Symbol" w:hAnsi="Symbol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906370"/>
    <w:multiLevelType w:val="hybridMultilevel"/>
    <w:tmpl w:val="8852224E"/>
    <w:lvl w:ilvl="0" w:tplc="F02A3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D21838"/>
    <w:multiLevelType w:val="hybridMultilevel"/>
    <w:tmpl w:val="7D42CFC4"/>
    <w:lvl w:ilvl="0" w:tplc="2D6E4D3C">
      <w:start w:val="1"/>
      <w:numFmt w:val="decimal"/>
      <w:pStyle w:val="SurveyNumb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3433E"/>
    <w:multiLevelType w:val="hybridMultilevel"/>
    <w:tmpl w:val="93C4525C"/>
    <w:lvl w:ilvl="0" w:tplc="94948D6E">
      <w:start w:val="1"/>
      <w:numFmt w:val="bullet"/>
      <w:pStyle w:val="Checkbox"/>
      <w:lvlText w:val="□"/>
      <w:lvlJc w:val="left"/>
      <w:pPr>
        <w:tabs>
          <w:tab w:val="num" w:pos="360"/>
        </w:tabs>
        <w:ind w:left="720" w:hanging="360"/>
      </w:pPr>
      <w:rPr>
        <w:rFonts w:ascii="Courier" w:hAnsi="Courier" w:cs="Tahoma" w:hint="default"/>
        <w:sz w:val="48"/>
        <w:szCs w:val="4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0D48B0"/>
    <w:multiLevelType w:val="hybridMultilevel"/>
    <w:tmpl w:val="824C3F8E"/>
    <w:lvl w:ilvl="0" w:tplc="3E92E184">
      <w:start w:val="1"/>
      <w:numFmt w:val="bullet"/>
      <w:pStyle w:val="cellbullet"/>
      <w:lvlText w:val="•"/>
      <w:lvlJc w:val="left"/>
      <w:pPr>
        <w:tabs>
          <w:tab w:val="num" w:pos="216"/>
        </w:tabs>
        <w:ind w:left="216" w:hanging="216"/>
      </w:pPr>
      <w:rPr>
        <w:rFonts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A7F18"/>
    <w:multiLevelType w:val="multilevel"/>
    <w:tmpl w:val="F990AA86"/>
    <w:lvl w:ilvl="0">
      <w:start w:val="1"/>
      <w:numFmt w:val="none"/>
      <w:pStyle w:val="BlockNum0"/>
      <w:suff w:val="nothing"/>
      <w:lvlText w:val=""/>
      <w:lvlJc w:val="left"/>
      <w:pPr>
        <w:ind w:left="0" w:firstLine="0"/>
      </w:pPr>
      <w:rPr>
        <w:rFonts w:ascii="System" w:hAnsi="System" w:hint="default"/>
        <w:b w:val="0"/>
        <w:i w:val="0"/>
        <w:sz w:val="24"/>
        <w:szCs w:val="24"/>
      </w:rPr>
    </w:lvl>
    <w:lvl w:ilvl="1">
      <w:start w:val="1"/>
      <w:numFmt w:val="decimal"/>
      <w:pStyle w:val="BlockNum"/>
      <w:lvlText w:val="%2."/>
      <w:lvlJc w:val="left"/>
      <w:pPr>
        <w:tabs>
          <w:tab w:val="num" w:pos="360"/>
        </w:tabs>
        <w:ind w:left="1800" w:hanging="360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252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1800"/>
        </w:tabs>
        <w:ind w:left="28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312"/>
        </w:tabs>
        <w:ind w:left="33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72"/>
        </w:tabs>
        <w:ind w:left="36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92"/>
        </w:tabs>
        <w:ind w:left="43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752"/>
        </w:tabs>
        <w:ind w:left="4752" w:hanging="360"/>
      </w:pPr>
      <w:rPr>
        <w:rFonts w:hint="default"/>
      </w:rPr>
    </w:lvl>
  </w:abstractNum>
  <w:abstractNum w:abstractNumId="10" w15:restartNumberingAfterBreak="0">
    <w:nsid w:val="234C4EB4"/>
    <w:multiLevelType w:val="hybridMultilevel"/>
    <w:tmpl w:val="0A42C9F8"/>
    <w:lvl w:ilvl="0" w:tplc="4EE4098A">
      <w:start w:val="1"/>
      <w:numFmt w:val="bullet"/>
      <w:pStyle w:val="ListBullet1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A933C66"/>
    <w:multiLevelType w:val="multilevel"/>
    <w:tmpl w:val="3A6EE99E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6"/>
        <w:szCs w:val="20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hint="default"/>
        <w:sz w:val="20"/>
        <w:szCs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60"/>
        </w:tabs>
        <w:ind w:left="14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6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-2160"/>
        </w:tabs>
        <w:ind w:left="-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4680"/>
        </w:tabs>
        <w:ind w:left="-46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4320"/>
        </w:tabs>
        <w:ind w:left="-43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960"/>
        </w:tabs>
        <w:ind w:left="-3960" w:hanging="360"/>
      </w:pPr>
      <w:rPr>
        <w:rFonts w:ascii="Symbol" w:hAnsi="Symbol" w:hint="default"/>
      </w:rPr>
    </w:lvl>
  </w:abstractNum>
  <w:abstractNum w:abstractNumId="12" w15:restartNumberingAfterBreak="0">
    <w:nsid w:val="508A0130"/>
    <w:multiLevelType w:val="hybridMultilevel"/>
    <w:tmpl w:val="8B3AD570"/>
    <w:lvl w:ilvl="0" w:tplc="FFFFFFFF">
      <w:start w:val="1"/>
      <w:numFmt w:val="bullet"/>
      <w:pStyle w:val="TipsheetBulletPositive"/>
      <w:lvlText w:val="+"/>
      <w:lvlJc w:val="left"/>
      <w:pPr>
        <w:tabs>
          <w:tab w:val="num" w:pos="216"/>
        </w:tabs>
        <w:ind w:left="216" w:hanging="216"/>
      </w:pPr>
      <w:rPr>
        <w:rFonts w:ascii="Arial" w:hAnsi="Arial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F36EA"/>
    <w:multiLevelType w:val="multilevel"/>
    <w:tmpl w:val="3384D0BE"/>
    <w:styleLink w:val="Style3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4" w15:restartNumberingAfterBreak="0">
    <w:nsid w:val="534006F3"/>
    <w:multiLevelType w:val="hybridMultilevel"/>
    <w:tmpl w:val="75D4D580"/>
    <w:lvl w:ilvl="0" w:tplc="E02A515C">
      <w:start w:val="1"/>
      <w:numFmt w:val="bullet"/>
      <w:pStyle w:val="ListBullet2"/>
      <w:lvlText w:val=""/>
      <w:lvlJc w:val="left"/>
      <w:pPr>
        <w:ind w:left="180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56E30A7B"/>
    <w:multiLevelType w:val="multilevel"/>
    <w:tmpl w:val="FE8600B0"/>
    <w:lvl w:ilvl="0">
      <w:start w:val="1"/>
      <w:numFmt w:val="none"/>
      <w:pStyle w:val="cellnum0"/>
      <w:lvlText w:val="%1"/>
      <w:lvlJc w:val="left"/>
      <w:pPr>
        <w:tabs>
          <w:tab w:val="num" w:pos="360"/>
        </w:tabs>
        <w:ind w:left="72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pStyle w:val="cellnum"/>
      <w:lvlText w:val="%2."/>
      <w:lvlJc w:val="left"/>
      <w:pPr>
        <w:tabs>
          <w:tab w:val="num" w:pos="223"/>
        </w:tabs>
        <w:ind w:left="432" w:hanging="216"/>
      </w:pPr>
      <w:rPr>
        <w:rFonts w:hint="default"/>
        <w:sz w:val="22"/>
      </w:rPr>
    </w:lvl>
    <w:lvl w:ilvl="2">
      <w:start w:val="1"/>
      <w:numFmt w:val="lowerRoman"/>
      <w:lvlText w:val="%3"/>
      <w:lvlJc w:val="left"/>
      <w:pPr>
        <w:tabs>
          <w:tab w:val="num" w:pos="360"/>
        </w:tabs>
        <w:ind w:left="1080" w:hanging="360"/>
      </w:pPr>
      <w:rPr>
        <w:rFonts w:hint="default"/>
        <w:sz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60"/>
        </w:tabs>
        <w:ind w:left="14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60"/>
        </w:tabs>
        <w:ind w:left="1800" w:hanging="360"/>
      </w:pPr>
      <w:rPr>
        <w:rFonts w:ascii="Courier" w:hAnsi="Courier" w:cs="Tahoma" w:hint="default"/>
      </w:rPr>
    </w:lvl>
    <w:lvl w:ilvl="5">
      <w:start w:val="1"/>
      <w:numFmt w:val="bullet"/>
      <w:lvlText w:val=""/>
      <w:lvlJc w:val="left"/>
      <w:pPr>
        <w:tabs>
          <w:tab w:val="num" w:pos="-2160"/>
        </w:tabs>
        <w:ind w:left="-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4680"/>
        </w:tabs>
        <w:ind w:left="-46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4320"/>
        </w:tabs>
        <w:ind w:left="-43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960"/>
        </w:tabs>
        <w:ind w:left="-3960" w:hanging="360"/>
      </w:pPr>
      <w:rPr>
        <w:rFonts w:ascii="Symbol" w:hAnsi="Symbol" w:hint="default"/>
      </w:rPr>
    </w:lvl>
  </w:abstractNum>
  <w:abstractNum w:abstractNumId="16" w15:restartNumberingAfterBreak="0">
    <w:nsid w:val="687105C5"/>
    <w:multiLevelType w:val="hybridMultilevel"/>
    <w:tmpl w:val="3A6EE2B6"/>
    <w:lvl w:ilvl="0" w:tplc="F9F4C436">
      <w:start w:val="1"/>
      <w:numFmt w:val="decimal"/>
      <w:pStyle w:val="TipsheetNum"/>
      <w:lvlText w:val="%1."/>
      <w:lvlJc w:val="left"/>
      <w:pPr>
        <w:tabs>
          <w:tab w:val="num" w:pos="216"/>
        </w:tabs>
        <w:ind w:left="216" w:hanging="216"/>
      </w:pPr>
      <w:rPr>
        <w:rFonts w:hint="default"/>
        <w:b w:val="0"/>
        <w:i w:val="0"/>
        <w:sz w:val="22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B154156"/>
    <w:multiLevelType w:val="multilevel"/>
    <w:tmpl w:val="A59A7CDA"/>
    <w:lvl w:ilvl="0">
      <w:start w:val="1"/>
      <w:numFmt w:val="none"/>
      <w:pStyle w:val="Num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upperLetter"/>
      <w:pStyle w:val="TipsheetABC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F333BBA"/>
    <w:multiLevelType w:val="hybridMultilevel"/>
    <w:tmpl w:val="0E5C2E2A"/>
    <w:lvl w:ilvl="0" w:tplc="088A140A">
      <w:start w:val="1"/>
      <w:numFmt w:val="bullet"/>
      <w:pStyle w:val="cellbullet2"/>
      <w:lvlText w:val="•"/>
      <w:lvlJc w:val="left"/>
      <w:pPr>
        <w:tabs>
          <w:tab w:val="num" w:pos="216"/>
        </w:tabs>
        <w:ind w:left="432" w:hanging="216"/>
      </w:pPr>
      <w:rPr>
        <w:rFonts w:ascii="font357" w:hAnsi="font357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876E7F"/>
    <w:multiLevelType w:val="hybridMultilevel"/>
    <w:tmpl w:val="A8460494"/>
    <w:lvl w:ilvl="0" w:tplc="04090001">
      <w:start w:val="1"/>
      <w:numFmt w:val="lowerLetter"/>
      <w:lvlText w:val="%1."/>
      <w:lvlJc w:val="left"/>
      <w:pPr>
        <w:ind w:left="1080" w:hanging="360"/>
      </w:pPr>
    </w:lvl>
    <w:lvl w:ilvl="1" w:tplc="04090003">
      <w:start w:val="1"/>
      <w:numFmt w:val="lowerLetter"/>
      <w:lvlText w:val="%2."/>
      <w:lvlJc w:val="left"/>
      <w:pPr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11740B8"/>
    <w:multiLevelType w:val="multilevel"/>
    <w:tmpl w:val="923C7A80"/>
    <w:lvl w:ilvl="0">
      <w:start w:val="1"/>
      <w:numFmt w:val="decimal"/>
      <w:pStyle w:val="ToolTxtnum"/>
      <w:lvlText w:val="%1."/>
      <w:lvlJc w:val="left"/>
      <w:pPr>
        <w:tabs>
          <w:tab w:val="num" w:pos="216"/>
        </w:tabs>
        <w:ind w:left="216" w:hanging="216"/>
      </w:pPr>
      <w:rPr>
        <w:rFonts w:hint="default"/>
        <w:b w:val="0"/>
        <w:i w:val="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288"/>
        </w:tabs>
        <w:ind w:left="576" w:hanging="288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2"/>
        </w:tabs>
        <w:ind w:left="3312" w:hanging="360"/>
      </w:pPr>
      <w:rPr>
        <w:rFonts w:hint="default"/>
      </w:rPr>
    </w:lvl>
  </w:abstractNum>
  <w:abstractNum w:abstractNumId="21" w15:restartNumberingAfterBreak="0">
    <w:nsid w:val="74192F62"/>
    <w:multiLevelType w:val="hybridMultilevel"/>
    <w:tmpl w:val="1648487C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B6A6428"/>
    <w:multiLevelType w:val="multilevel"/>
    <w:tmpl w:val="CEFE96D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7E0017C0"/>
    <w:multiLevelType w:val="multilevel"/>
    <w:tmpl w:val="EABCF598"/>
    <w:styleLink w:val="SurveyNum1"/>
    <w:lvl w:ilvl="0">
      <w:start w:val="1"/>
      <w:numFmt w:val="none"/>
      <w:pStyle w:val="SurveyNum"/>
      <w:suff w:val="nothing"/>
      <w:lvlText w:val=""/>
      <w:lvlJc w:val="left"/>
      <w:pPr>
        <w:ind w:left="0" w:firstLine="0"/>
      </w:pPr>
      <w:rPr>
        <w:rFonts w:ascii="System" w:hAnsi="System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88"/>
        </w:tabs>
        <w:ind w:left="72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2"/>
        </w:tabs>
        <w:ind w:left="3312" w:hanging="360"/>
      </w:pPr>
      <w:rPr>
        <w:rFonts w:hint="default"/>
      </w:rPr>
    </w:lvl>
  </w:abstractNum>
  <w:num w:numId="1">
    <w:abstractNumId w:val="18"/>
  </w:num>
  <w:num w:numId="2">
    <w:abstractNumId w:val="3"/>
  </w:num>
  <w:num w:numId="3">
    <w:abstractNumId w:val="11"/>
  </w:num>
  <w:num w:numId="4">
    <w:abstractNumId w:val="9"/>
  </w:num>
  <w:num w:numId="5">
    <w:abstractNumId w:val="15"/>
  </w:num>
  <w:num w:numId="6">
    <w:abstractNumId w:val="23"/>
  </w:num>
  <w:num w:numId="7">
    <w:abstractNumId w:val="2"/>
  </w:num>
  <w:num w:numId="8">
    <w:abstractNumId w:val="6"/>
    <w:lvlOverride w:ilvl="0">
      <w:startOverride w:val="1"/>
    </w:lvlOverride>
  </w:num>
  <w:num w:numId="9">
    <w:abstractNumId w:val="19"/>
  </w:num>
  <w:num w:numId="10">
    <w:abstractNumId w:val="21"/>
  </w:num>
  <w:num w:numId="11">
    <w:abstractNumId w:val="13"/>
  </w:num>
  <w:num w:numId="12">
    <w:abstractNumId w:val="5"/>
  </w:num>
  <w:num w:numId="13">
    <w:abstractNumId w:val="17"/>
  </w:num>
  <w:num w:numId="14">
    <w:abstractNumId w:val="12"/>
  </w:num>
  <w:num w:numId="15">
    <w:abstractNumId w:val="22"/>
  </w:num>
  <w:num w:numId="16">
    <w:abstractNumId w:val="16"/>
    <w:lvlOverride w:ilvl="0">
      <w:startOverride w:val="1"/>
    </w:lvlOverride>
  </w:num>
  <w:num w:numId="17">
    <w:abstractNumId w:val="7"/>
  </w:num>
  <w:num w:numId="18">
    <w:abstractNumId w:val="0"/>
  </w:num>
  <w:num w:numId="19">
    <w:abstractNumId w:val="4"/>
  </w:num>
  <w:num w:numId="20">
    <w:abstractNumId w:val="20"/>
  </w:num>
  <w:num w:numId="21">
    <w:abstractNumId w:val="8"/>
  </w:num>
  <w:num w:numId="22">
    <w:abstractNumId w:val="10"/>
  </w:num>
  <w:num w:numId="23">
    <w:abstractNumId w:val="14"/>
  </w:num>
  <w:num w:numId="24">
    <w:abstractNumId w:val="0"/>
  </w:num>
  <w:num w:numId="25">
    <w:abstractNumId w:val="10"/>
  </w:num>
  <w:num w:numId="26">
    <w:abstractNumId w:val="14"/>
  </w:num>
  <w:num w:numId="27">
    <w:abstractNumId w:val="1"/>
  </w:num>
  <w:numIdMacAtCleanup w:val="2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ouse, Lawrence (Duane) (CDC/ONDIEH/NCCDPHP)">
    <w15:presenceInfo w15:providerId="AD" w15:userId="S-1-5-21-1207783550-2075000910-922709458-2178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6"/>
  <w:displayBackgroundShape/>
  <w:proofState w:spelling="clean" w:grammar="clean"/>
  <w:attachedTemplate r:id="rId1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trackRevisions/>
  <w:defaultTabStop w:val="720"/>
  <w:drawingGridHorizontalSpacing w:val="57"/>
  <w:characterSpacingControl w:val="doNotCompress"/>
  <w:hdrShapeDefaults>
    <o:shapedefaults v:ext="edit" spidmax="40961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715"/>
    <w:rsid w:val="000001D8"/>
    <w:rsid w:val="000015D0"/>
    <w:rsid w:val="00003DEC"/>
    <w:rsid w:val="0000607E"/>
    <w:rsid w:val="000100FE"/>
    <w:rsid w:val="00016E66"/>
    <w:rsid w:val="0002024F"/>
    <w:rsid w:val="00021F68"/>
    <w:rsid w:val="00026068"/>
    <w:rsid w:val="00035446"/>
    <w:rsid w:val="00040070"/>
    <w:rsid w:val="00052B06"/>
    <w:rsid w:val="00052E49"/>
    <w:rsid w:val="00056502"/>
    <w:rsid w:val="00082D64"/>
    <w:rsid w:val="0008629F"/>
    <w:rsid w:val="00094840"/>
    <w:rsid w:val="000A15BF"/>
    <w:rsid w:val="000C12F6"/>
    <w:rsid w:val="000C2359"/>
    <w:rsid w:val="000E4733"/>
    <w:rsid w:val="00114413"/>
    <w:rsid w:val="0015670E"/>
    <w:rsid w:val="00157E7B"/>
    <w:rsid w:val="001644E6"/>
    <w:rsid w:val="001752A7"/>
    <w:rsid w:val="00182D49"/>
    <w:rsid w:val="00197CC5"/>
    <w:rsid w:val="001A250B"/>
    <w:rsid w:val="001A3605"/>
    <w:rsid w:val="001A5192"/>
    <w:rsid w:val="001B06DB"/>
    <w:rsid w:val="001F2A73"/>
    <w:rsid w:val="0020491B"/>
    <w:rsid w:val="002103EB"/>
    <w:rsid w:val="00211BCD"/>
    <w:rsid w:val="00215164"/>
    <w:rsid w:val="00215716"/>
    <w:rsid w:val="0022519F"/>
    <w:rsid w:val="00234D2A"/>
    <w:rsid w:val="00253FED"/>
    <w:rsid w:val="00264946"/>
    <w:rsid w:val="00266FB4"/>
    <w:rsid w:val="00272AF1"/>
    <w:rsid w:val="002B19C2"/>
    <w:rsid w:val="002B26EC"/>
    <w:rsid w:val="002E1E45"/>
    <w:rsid w:val="002E561D"/>
    <w:rsid w:val="002E6D37"/>
    <w:rsid w:val="00307168"/>
    <w:rsid w:val="003224E6"/>
    <w:rsid w:val="003324B0"/>
    <w:rsid w:val="00333640"/>
    <w:rsid w:val="00347B3B"/>
    <w:rsid w:val="00356F70"/>
    <w:rsid w:val="0037477C"/>
    <w:rsid w:val="00386138"/>
    <w:rsid w:val="0039079A"/>
    <w:rsid w:val="003A0327"/>
    <w:rsid w:val="003A21F3"/>
    <w:rsid w:val="003B2586"/>
    <w:rsid w:val="003E3E3A"/>
    <w:rsid w:val="003E53E3"/>
    <w:rsid w:val="003E7987"/>
    <w:rsid w:val="0041359F"/>
    <w:rsid w:val="00425F25"/>
    <w:rsid w:val="00427FF6"/>
    <w:rsid w:val="004339D0"/>
    <w:rsid w:val="00444C4F"/>
    <w:rsid w:val="00455A32"/>
    <w:rsid w:val="004706C4"/>
    <w:rsid w:val="00471FBE"/>
    <w:rsid w:val="00490ECB"/>
    <w:rsid w:val="004A3572"/>
    <w:rsid w:val="004A4491"/>
    <w:rsid w:val="004B1A6B"/>
    <w:rsid w:val="004B5C06"/>
    <w:rsid w:val="004B5DE6"/>
    <w:rsid w:val="004F1D53"/>
    <w:rsid w:val="0051530D"/>
    <w:rsid w:val="0055109D"/>
    <w:rsid w:val="00551492"/>
    <w:rsid w:val="00551F32"/>
    <w:rsid w:val="005733A3"/>
    <w:rsid w:val="005829A5"/>
    <w:rsid w:val="00594E60"/>
    <w:rsid w:val="00595A6F"/>
    <w:rsid w:val="005A3D33"/>
    <w:rsid w:val="005A4684"/>
    <w:rsid w:val="005A6A8D"/>
    <w:rsid w:val="005D036B"/>
    <w:rsid w:val="005D540B"/>
    <w:rsid w:val="005E4C4D"/>
    <w:rsid w:val="005E74DE"/>
    <w:rsid w:val="005F3462"/>
    <w:rsid w:val="005F4934"/>
    <w:rsid w:val="00612A12"/>
    <w:rsid w:val="00615659"/>
    <w:rsid w:val="0062290E"/>
    <w:rsid w:val="006273E5"/>
    <w:rsid w:val="00634C4F"/>
    <w:rsid w:val="006468BC"/>
    <w:rsid w:val="0065114E"/>
    <w:rsid w:val="00654106"/>
    <w:rsid w:val="00662002"/>
    <w:rsid w:val="006768ED"/>
    <w:rsid w:val="0068608D"/>
    <w:rsid w:val="00693C7F"/>
    <w:rsid w:val="006971C7"/>
    <w:rsid w:val="006A5B65"/>
    <w:rsid w:val="006C5525"/>
    <w:rsid w:val="006E476A"/>
    <w:rsid w:val="00726F94"/>
    <w:rsid w:val="00736E8C"/>
    <w:rsid w:val="0074226F"/>
    <w:rsid w:val="00744433"/>
    <w:rsid w:val="00747DA5"/>
    <w:rsid w:val="00753AF4"/>
    <w:rsid w:val="00766476"/>
    <w:rsid w:val="0076770D"/>
    <w:rsid w:val="007677FD"/>
    <w:rsid w:val="00793489"/>
    <w:rsid w:val="007A0A15"/>
    <w:rsid w:val="007A1A1A"/>
    <w:rsid w:val="007A425D"/>
    <w:rsid w:val="007C1858"/>
    <w:rsid w:val="007D3996"/>
    <w:rsid w:val="007F08FF"/>
    <w:rsid w:val="0081093B"/>
    <w:rsid w:val="00823583"/>
    <w:rsid w:val="008333C2"/>
    <w:rsid w:val="00844D47"/>
    <w:rsid w:val="00850931"/>
    <w:rsid w:val="0085195E"/>
    <w:rsid w:val="008527FB"/>
    <w:rsid w:val="00856373"/>
    <w:rsid w:val="008621FD"/>
    <w:rsid w:val="00883966"/>
    <w:rsid w:val="00884E80"/>
    <w:rsid w:val="008E3DAE"/>
    <w:rsid w:val="009060A5"/>
    <w:rsid w:val="00912187"/>
    <w:rsid w:val="00923FC0"/>
    <w:rsid w:val="00935CE3"/>
    <w:rsid w:val="00937439"/>
    <w:rsid w:val="00965291"/>
    <w:rsid w:val="00972749"/>
    <w:rsid w:val="0097292B"/>
    <w:rsid w:val="009B5D49"/>
    <w:rsid w:val="009D50F4"/>
    <w:rsid w:val="009E0825"/>
    <w:rsid w:val="00A07904"/>
    <w:rsid w:val="00A27312"/>
    <w:rsid w:val="00A4183D"/>
    <w:rsid w:val="00A421EE"/>
    <w:rsid w:val="00A678D6"/>
    <w:rsid w:val="00B048BA"/>
    <w:rsid w:val="00B15F7B"/>
    <w:rsid w:val="00B36711"/>
    <w:rsid w:val="00B42259"/>
    <w:rsid w:val="00B7028D"/>
    <w:rsid w:val="00B774E7"/>
    <w:rsid w:val="00BA264E"/>
    <w:rsid w:val="00BA486F"/>
    <w:rsid w:val="00BB0F8B"/>
    <w:rsid w:val="00BB2FC3"/>
    <w:rsid w:val="00BB7235"/>
    <w:rsid w:val="00BC43DC"/>
    <w:rsid w:val="00BD3EB7"/>
    <w:rsid w:val="00BF3228"/>
    <w:rsid w:val="00C12A88"/>
    <w:rsid w:val="00C12F8C"/>
    <w:rsid w:val="00C37114"/>
    <w:rsid w:val="00C6257E"/>
    <w:rsid w:val="00C63F9E"/>
    <w:rsid w:val="00C6515A"/>
    <w:rsid w:val="00C71A44"/>
    <w:rsid w:val="00C86864"/>
    <w:rsid w:val="00CA2BE3"/>
    <w:rsid w:val="00CE30CA"/>
    <w:rsid w:val="00D07770"/>
    <w:rsid w:val="00D077C3"/>
    <w:rsid w:val="00D11CD8"/>
    <w:rsid w:val="00D13019"/>
    <w:rsid w:val="00D165A4"/>
    <w:rsid w:val="00D2312B"/>
    <w:rsid w:val="00D2341C"/>
    <w:rsid w:val="00D343CF"/>
    <w:rsid w:val="00D437B0"/>
    <w:rsid w:val="00D4666D"/>
    <w:rsid w:val="00D77E37"/>
    <w:rsid w:val="00D810C2"/>
    <w:rsid w:val="00D95C16"/>
    <w:rsid w:val="00DB20CD"/>
    <w:rsid w:val="00DB3E9F"/>
    <w:rsid w:val="00DD463B"/>
    <w:rsid w:val="00DD48A4"/>
    <w:rsid w:val="00DF01A0"/>
    <w:rsid w:val="00E04D9E"/>
    <w:rsid w:val="00E11260"/>
    <w:rsid w:val="00E1166E"/>
    <w:rsid w:val="00E23061"/>
    <w:rsid w:val="00E23643"/>
    <w:rsid w:val="00E25B1B"/>
    <w:rsid w:val="00E31AC0"/>
    <w:rsid w:val="00E37F86"/>
    <w:rsid w:val="00E44432"/>
    <w:rsid w:val="00E46EF7"/>
    <w:rsid w:val="00E479BA"/>
    <w:rsid w:val="00E67715"/>
    <w:rsid w:val="00E942DB"/>
    <w:rsid w:val="00EA1557"/>
    <w:rsid w:val="00EA1684"/>
    <w:rsid w:val="00EE125A"/>
    <w:rsid w:val="00EE5251"/>
    <w:rsid w:val="00F00C8F"/>
    <w:rsid w:val="00F06960"/>
    <w:rsid w:val="00F13519"/>
    <w:rsid w:val="00F27D6D"/>
    <w:rsid w:val="00F46769"/>
    <w:rsid w:val="00F76742"/>
    <w:rsid w:val="00F858A2"/>
    <w:rsid w:val="00F85932"/>
    <w:rsid w:val="00FA0979"/>
    <w:rsid w:val="00FB7260"/>
    <w:rsid w:val="00FC0B9D"/>
    <w:rsid w:val="00FC60AC"/>
    <w:rsid w:val="00FD28DA"/>
    <w:rsid w:val="00FE4033"/>
    <w:rsid w:val="00FF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o:colormru v:ext="edit" colors="#ffc"/>
    </o:shapedefaults>
    <o:shapelayout v:ext="edit">
      <o:idmap v:ext="edit" data="1"/>
    </o:shapelayout>
  </w:shapeDefaults>
  <w:decimalSymbol w:val="."/>
  <w:listSeparator w:val=","/>
  <w15:docId w15:val="{CD63A6CA-7C25-47CA-AA84-565DB4E8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B3B"/>
    <w:pPr>
      <w:spacing w:after="120" w:line="240" w:lineRule="auto"/>
      <w:outlineLvl w:val="0"/>
    </w:pPr>
    <w:rPr>
      <w:rFonts w:ascii="Palatino Linotype" w:hAnsi="Palatino Linotype"/>
      <w:sz w:val="24"/>
      <w:szCs w:val="24"/>
    </w:rPr>
  </w:style>
  <w:style w:type="paragraph" w:styleId="Heading1">
    <w:name w:val="heading 1"/>
    <w:next w:val="Chapter"/>
    <w:link w:val="Heading1Char"/>
    <w:qFormat/>
    <w:rsid w:val="00347B3B"/>
    <w:pPr>
      <w:keepNext/>
      <w:numPr>
        <w:numId w:val="18"/>
      </w:numPr>
      <w:tabs>
        <w:tab w:val="right" w:pos="7560"/>
      </w:tabs>
      <w:spacing w:before="120"/>
      <w:outlineLvl w:val="0"/>
    </w:pPr>
    <w:rPr>
      <w:rFonts w:ascii="Calibri" w:hAnsi="Calibri" w:cs="Arial"/>
      <w:b/>
      <w:bCs/>
      <w:kern w:val="32"/>
      <w:sz w:val="32"/>
      <w:szCs w:val="32"/>
    </w:rPr>
  </w:style>
  <w:style w:type="paragraph" w:styleId="Heading2">
    <w:name w:val="heading 2"/>
    <w:next w:val="BodyText"/>
    <w:link w:val="Heading2Char"/>
    <w:qFormat/>
    <w:rsid w:val="00347B3B"/>
    <w:pPr>
      <w:keepLines/>
      <w:pageBreakBefore/>
      <w:pBdr>
        <w:top w:val="single" w:sz="4" w:space="1" w:color="auto"/>
      </w:pBdr>
      <w:suppressAutoHyphens/>
      <w:spacing w:before="800" w:after="800"/>
      <w:outlineLvl w:val="1"/>
    </w:pPr>
    <w:rPr>
      <w:rFonts w:ascii="Calibri" w:hAnsi="Calibri" w:cs="Arial"/>
      <w:b/>
      <w:iCs/>
      <w:kern w:val="32"/>
      <w:sz w:val="36"/>
      <w:szCs w:val="32"/>
    </w:rPr>
  </w:style>
  <w:style w:type="paragraph" w:styleId="Heading3">
    <w:name w:val="heading 3"/>
    <w:basedOn w:val="Heading2"/>
    <w:next w:val="BodyText"/>
    <w:link w:val="Heading3Char"/>
    <w:qFormat/>
    <w:rsid w:val="00347B3B"/>
    <w:pPr>
      <w:pageBreakBefore w:val="0"/>
      <w:pBdr>
        <w:top w:val="none" w:sz="0" w:space="0" w:color="auto"/>
      </w:pBdr>
      <w:spacing w:before="320" w:after="160"/>
      <w:outlineLvl w:val="2"/>
    </w:pPr>
    <w:rPr>
      <w:sz w:val="32"/>
      <w:szCs w:val="28"/>
    </w:rPr>
  </w:style>
  <w:style w:type="paragraph" w:styleId="Heading4">
    <w:name w:val="heading 4"/>
    <w:basedOn w:val="Heading3"/>
    <w:next w:val="Num"/>
    <w:qFormat/>
    <w:rsid w:val="00347B3B"/>
    <w:pPr>
      <w:keepNext/>
      <w:spacing w:before="240" w:after="60"/>
      <w:outlineLvl w:val="3"/>
    </w:pPr>
    <w:rPr>
      <w:bCs/>
      <w:sz w:val="26"/>
    </w:rPr>
  </w:style>
  <w:style w:type="paragraph" w:styleId="Heading5">
    <w:name w:val="heading 5"/>
    <w:basedOn w:val="Heading4"/>
    <w:next w:val="Normal"/>
    <w:link w:val="Heading5Char"/>
    <w:qFormat/>
    <w:rsid w:val="00347B3B"/>
    <w:pPr>
      <w:spacing w:before="0"/>
      <w:ind w:left="360"/>
      <w:outlineLvl w:val="4"/>
    </w:pPr>
    <w:rPr>
      <w:rFonts w:asciiTheme="minorHAnsi" w:hAnsiTheme="minorHAnsi"/>
      <w:bCs w:val="0"/>
      <w:iCs w:val="0"/>
      <w:color w:val="000000"/>
      <w:szCs w:val="26"/>
    </w:rPr>
  </w:style>
  <w:style w:type="paragraph" w:styleId="Heading6">
    <w:name w:val="heading 6"/>
    <w:basedOn w:val="Heading4"/>
    <w:next w:val="TOC1"/>
    <w:qFormat/>
    <w:rsid w:val="00347B3B"/>
    <w:pPr>
      <w:spacing w:before="60"/>
      <w:ind w:left="1080"/>
      <w:outlineLvl w:val="5"/>
    </w:pPr>
    <w:rPr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BodyText"/>
    <w:link w:val="BodyTextIndentChar"/>
    <w:rsid w:val="00347B3B"/>
    <w:pPr>
      <w:tabs>
        <w:tab w:val="right" w:leader="underscore" w:pos="9000"/>
      </w:tabs>
      <w:spacing w:before="0"/>
    </w:pPr>
    <w:rPr>
      <w:rFonts w:eastAsia="Times"/>
    </w:rPr>
  </w:style>
  <w:style w:type="character" w:styleId="Hyperlink">
    <w:name w:val="Hyperlink"/>
    <w:basedOn w:val="DefaultParagraphFont"/>
    <w:rsid w:val="00347B3B"/>
    <w:rPr>
      <w:rFonts w:ascii="Palatino Linotype" w:hAnsi="Palatino Linotype"/>
      <w:color w:val="auto"/>
      <w:sz w:val="22"/>
      <w:u w:val="single"/>
    </w:rPr>
  </w:style>
  <w:style w:type="table" w:styleId="TableGrid">
    <w:name w:val="Table Grid"/>
    <w:basedOn w:val="TableNormal"/>
    <w:rsid w:val="00347B3B"/>
    <w:pPr>
      <w:spacing w:after="0" w:line="240" w:lineRule="auto"/>
    </w:pPr>
    <w:rPr>
      <w:rFonts w:ascii="Arial" w:hAnsi="Arial"/>
    </w:rPr>
    <w:tblPr>
      <w:tblStyleRowBandSize w:val="1"/>
      <w:tblBorders>
        <w:top w:val="single" w:sz="2" w:space="0" w:color="D9D9D9" w:themeColor="background1" w:themeShade="D9"/>
        <w:left w:val="single" w:sz="2" w:space="0" w:color="D9D9D9" w:themeColor="background1" w:themeShade="D9"/>
        <w:bottom w:val="single" w:sz="2" w:space="0" w:color="D9D9D9" w:themeColor="background1" w:themeShade="D9"/>
        <w:right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</w:tbl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MS Mincho" w:hAnsi="MS Mincho"/>
        <w:b w:val="0"/>
        <w:i w:val="0"/>
        <w:color w:val="auto"/>
        <w:sz w:val="24"/>
        <w:szCs w:val="18"/>
      </w:rPr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band1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auto"/>
      </w:tcPr>
    </w:tblStylePr>
  </w:style>
  <w:style w:type="character" w:styleId="CommentReference">
    <w:name w:val="annotation reference"/>
    <w:basedOn w:val="DefaultParagraphFont"/>
    <w:semiHidden/>
    <w:rsid w:val="00347B3B"/>
    <w:rPr>
      <w:sz w:val="16"/>
      <w:szCs w:val="16"/>
    </w:rPr>
  </w:style>
  <w:style w:type="paragraph" w:styleId="CommentText">
    <w:name w:val="annotation text"/>
    <w:basedOn w:val="Normal"/>
    <w:semiHidden/>
    <w:rsid w:val="00347B3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47B3B"/>
    <w:rPr>
      <w:b/>
      <w:bCs/>
    </w:rPr>
  </w:style>
  <w:style w:type="paragraph" w:styleId="BalloonText">
    <w:name w:val="Balloon Text"/>
    <w:basedOn w:val="Normal"/>
    <w:semiHidden/>
    <w:rsid w:val="00347B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347B3B"/>
    <w:pPr>
      <w:tabs>
        <w:tab w:val="center" w:pos="4320"/>
        <w:tab w:val="right" w:pos="8640"/>
      </w:tabs>
      <w:spacing w:before="80" w:after="240"/>
    </w:pPr>
    <w:rPr>
      <w:rFonts w:ascii="Arial" w:hAnsi="Arial"/>
      <w:b/>
    </w:rPr>
  </w:style>
  <w:style w:type="paragraph" w:styleId="Footer">
    <w:name w:val="footer"/>
    <w:basedOn w:val="celltxt"/>
    <w:rsid w:val="00E11260"/>
    <w:pPr>
      <w:tabs>
        <w:tab w:val="center" w:pos="4320"/>
        <w:tab w:val="right" w:pos="8640"/>
      </w:tabs>
    </w:pPr>
    <w:rPr>
      <w:rFonts w:asciiTheme="minorHAnsi" w:hAnsiTheme="minorHAnsi"/>
      <w:color w:val="999999"/>
      <w:sz w:val="24"/>
      <w:szCs w:val="24"/>
    </w:rPr>
  </w:style>
  <w:style w:type="paragraph" w:styleId="BodyText">
    <w:name w:val="Body Text"/>
    <w:basedOn w:val="Normal"/>
    <w:link w:val="BodyTextChar"/>
    <w:rsid w:val="00347B3B"/>
    <w:pPr>
      <w:spacing w:before="120"/>
      <w:ind w:left="360"/>
      <w:outlineLvl w:val="1"/>
    </w:pPr>
  </w:style>
  <w:style w:type="paragraph" w:styleId="BodyTextIndent2">
    <w:name w:val="Body Text Indent 2"/>
    <w:basedOn w:val="BodyTextIndent"/>
    <w:link w:val="BodyTextIndent2Char"/>
    <w:rsid w:val="00347B3B"/>
    <w:pPr>
      <w:ind w:left="1080"/>
    </w:pPr>
  </w:style>
  <w:style w:type="paragraph" w:styleId="ListBullet">
    <w:name w:val="List Bullet"/>
    <w:basedOn w:val="BodyText"/>
    <w:link w:val="ListBulletChar"/>
    <w:rsid w:val="00347B3B"/>
    <w:pPr>
      <w:numPr>
        <w:numId w:val="3"/>
      </w:numPr>
      <w:spacing w:before="0"/>
    </w:pPr>
  </w:style>
  <w:style w:type="paragraph" w:customStyle="1" w:styleId="Num1">
    <w:name w:val="Num 1"/>
    <w:basedOn w:val="Num"/>
    <w:rsid w:val="00347B3B"/>
    <w:pPr>
      <w:numPr>
        <w:ilvl w:val="1"/>
        <w:numId w:val="27"/>
      </w:numPr>
      <w:spacing w:before="120" w:after="120"/>
    </w:pPr>
    <w:rPr>
      <w:rFonts w:eastAsia="SimSun"/>
      <w:sz w:val="24"/>
    </w:rPr>
  </w:style>
  <w:style w:type="paragraph" w:customStyle="1" w:styleId="Num2">
    <w:name w:val="Num 2"/>
    <w:basedOn w:val="Num1"/>
    <w:rsid w:val="00347B3B"/>
    <w:pPr>
      <w:numPr>
        <w:ilvl w:val="2"/>
      </w:numPr>
      <w:outlineLvl w:val="1"/>
    </w:pPr>
  </w:style>
  <w:style w:type="paragraph" w:customStyle="1" w:styleId="Num3">
    <w:name w:val="Num 3"/>
    <w:basedOn w:val="Num2"/>
    <w:rsid w:val="00347B3B"/>
    <w:pPr>
      <w:numPr>
        <w:ilvl w:val="0"/>
        <w:numId w:val="0"/>
      </w:numPr>
      <w:ind w:left="2880" w:hanging="180"/>
      <w:outlineLvl w:val="2"/>
    </w:pPr>
  </w:style>
  <w:style w:type="character" w:customStyle="1" w:styleId="Italics">
    <w:name w:val="Italics"/>
    <w:basedOn w:val="DefaultParagraphFont"/>
    <w:rsid w:val="00347B3B"/>
    <w:rPr>
      <w:i/>
      <w:spacing w:val="10"/>
    </w:rPr>
  </w:style>
  <w:style w:type="character" w:customStyle="1" w:styleId="boldface">
    <w:name w:val="boldface"/>
    <w:basedOn w:val="DefaultParagraphFont"/>
    <w:rsid w:val="00347B3B"/>
    <w:rPr>
      <w:b/>
    </w:rPr>
  </w:style>
  <w:style w:type="paragraph" w:customStyle="1" w:styleId="Note">
    <w:name w:val="Note"/>
    <w:basedOn w:val="BodyText"/>
    <w:next w:val="Normal"/>
    <w:rsid w:val="00347B3B"/>
    <w:pPr>
      <w:pBdr>
        <w:top w:val="single" w:sz="2" w:space="8" w:color="auto"/>
        <w:bottom w:val="single" w:sz="2" w:space="8" w:color="auto"/>
      </w:pBdr>
      <w:tabs>
        <w:tab w:val="left" w:pos="360"/>
      </w:tabs>
      <w:spacing w:before="400" w:after="320"/>
      <w:ind w:left="1080" w:right="1080"/>
    </w:pPr>
    <w:rPr>
      <w:rFonts w:ascii="Arial" w:hAnsi="Arial"/>
      <w:sz w:val="20"/>
    </w:rPr>
  </w:style>
  <w:style w:type="character" w:customStyle="1" w:styleId="Heading5Char">
    <w:name w:val="Heading 5 Char"/>
    <w:basedOn w:val="DefaultParagraphFont"/>
    <w:link w:val="Heading5"/>
    <w:rsid w:val="00347B3B"/>
    <w:rPr>
      <w:rFonts w:asciiTheme="minorHAnsi" w:hAnsiTheme="minorHAnsi" w:cs="Arial"/>
      <w:b/>
      <w:color w:val="000000"/>
      <w:kern w:val="32"/>
      <w:sz w:val="26"/>
      <w:szCs w:val="26"/>
    </w:rPr>
  </w:style>
  <w:style w:type="character" w:customStyle="1" w:styleId="ListBulletChar">
    <w:name w:val="List Bullet Char"/>
    <w:basedOn w:val="DefaultParagraphFont"/>
    <w:link w:val="ListBullet"/>
    <w:rsid w:val="00347B3B"/>
    <w:rPr>
      <w:rFonts w:ascii="Palatino Linotype" w:hAnsi="Palatino Linotype"/>
      <w:sz w:val="24"/>
      <w:szCs w:val="24"/>
    </w:rPr>
  </w:style>
  <w:style w:type="paragraph" w:styleId="BlockText">
    <w:name w:val="Block Text"/>
    <w:basedOn w:val="Normal"/>
    <w:rsid w:val="00347B3B"/>
    <w:pPr>
      <w:tabs>
        <w:tab w:val="right" w:leader="dot" w:pos="7560"/>
      </w:tabs>
      <w:spacing w:before="40" w:after="60"/>
      <w:ind w:left="1440" w:right="1080"/>
    </w:pPr>
    <w:rPr>
      <w:sz w:val="21"/>
    </w:rPr>
  </w:style>
  <w:style w:type="paragraph" w:customStyle="1" w:styleId="celltxt">
    <w:name w:val="celltxt"/>
    <w:basedOn w:val="Normal"/>
    <w:link w:val="celltxtChar"/>
    <w:rsid w:val="00347B3B"/>
    <w:pPr>
      <w:spacing w:before="40" w:after="40"/>
      <w:outlineLvl w:val="9"/>
    </w:pPr>
    <w:rPr>
      <w:rFonts w:ascii="Miriam" w:hAnsi="Miriam"/>
      <w:sz w:val="20"/>
      <w:szCs w:val="20"/>
    </w:rPr>
  </w:style>
  <w:style w:type="paragraph" w:styleId="Caption">
    <w:name w:val="caption"/>
    <w:basedOn w:val="BodyText"/>
    <w:next w:val="BodyText"/>
    <w:qFormat/>
    <w:rsid w:val="00347B3B"/>
    <w:pPr>
      <w:spacing w:before="240"/>
      <w:ind w:left="2520" w:hanging="1080"/>
      <w:jc w:val="right"/>
    </w:pPr>
    <w:rPr>
      <w:rFonts w:ascii="Calibri" w:hAnsi="Calibri"/>
      <w:bCs/>
      <w:sz w:val="22"/>
      <w:szCs w:val="20"/>
    </w:rPr>
  </w:style>
  <w:style w:type="paragraph" w:customStyle="1" w:styleId="Graphic">
    <w:name w:val="Graphic"/>
    <w:basedOn w:val="BodyText"/>
    <w:rsid w:val="00347B3B"/>
    <w:pPr>
      <w:keepNext/>
      <w:ind w:left="0"/>
      <w:jc w:val="right"/>
    </w:pPr>
  </w:style>
  <w:style w:type="paragraph" w:customStyle="1" w:styleId="StyleCaptionLeft">
    <w:name w:val="Style Caption + Left"/>
    <w:basedOn w:val="Caption"/>
    <w:rsid w:val="00347B3B"/>
    <w:pPr>
      <w:jc w:val="left"/>
    </w:pPr>
  </w:style>
  <w:style w:type="character" w:customStyle="1" w:styleId="ItalBold">
    <w:name w:val="ItalBold"/>
    <w:basedOn w:val="DefaultParagraphFont"/>
    <w:rsid w:val="00347B3B"/>
    <w:rPr>
      <w:rFonts w:eastAsia="SimSun"/>
      <w:b/>
      <w:i/>
    </w:rPr>
  </w:style>
  <w:style w:type="paragraph" w:styleId="ListBullet2">
    <w:name w:val="List Bullet 2"/>
    <w:basedOn w:val="ListBullet1"/>
    <w:qFormat/>
    <w:rsid w:val="00347B3B"/>
    <w:pPr>
      <w:numPr>
        <w:numId w:val="23"/>
      </w:numPr>
      <w:ind w:left="1440"/>
    </w:pPr>
  </w:style>
  <w:style w:type="paragraph" w:styleId="ListBullet3">
    <w:name w:val="List Bullet 3"/>
    <w:basedOn w:val="ListBullet2"/>
    <w:rsid w:val="00347B3B"/>
    <w:pPr>
      <w:numPr>
        <w:numId w:val="0"/>
      </w:numPr>
      <w:ind w:left="3960" w:hanging="360"/>
    </w:pPr>
  </w:style>
  <w:style w:type="paragraph" w:styleId="ListBullet4">
    <w:name w:val="List Bullet 4"/>
    <w:basedOn w:val="ListBullet3"/>
    <w:rsid w:val="00347B3B"/>
    <w:pPr>
      <w:numPr>
        <w:ilvl w:val="4"/>
      </w:numPr>
      <w:ind w:left="3960" w:hanging="360"/>
    </w:pPr>
  </w:style>
  <w:style w:type="paragraph" w:customStyle="1" w:styleId="ListBullet1">
    <w:name w:val="List Bullet 1"/>
    <w:basedOn w:val="Normal"/>
    <w:rsid w:val="00347B3B"/>
    <w:pPr>
      <w:numPr>
        <w:numId w:val="22"/>
      </w:numPr>
      <w:ind w:left="1080"/>
    </w:pPr>
  </w:style>
  <w:style w:type="paragraph" w:customStyle="1" w:styleId="Tilde">
    <w:name w:val="Tilde"/>
    <w:basedOn w:val="Note-plain"/>
    <w:rsid w:val="00347B3B"/>
    <w:pPr>
      <w:jc w:val="center"/>
    </w:pPr>
    <w:rPr>
      <w:sz w:val="24"/>
    </w:rPr>
  </w:style>
  <w:style w:type="paragraph" w:customStyle="1" w:styleId="cellbullet">
    <w:name w:val="cellbullet"/>
    <w:basedOn w:val="celltxt"/>
    <w:rsid w:val="00347B3B"/>
    <w:pPr>
      <w:numPr>
        <w:numId w:val="21"/>
      </w:numPr>
      <w:spacing w:before="20" w:after="20" w:line="180" w:lineRule="exact"/>
    </w:pPr>
  </w:style>
  <w:style w:type="paragraph" w:customStyle="1" w:styleId="cellTitle">
    <w:name w:val="cellTitle"/>
    <w:basedOn w:val="celltxt"/>
    <w:next w:val="celltxt"/>
    <w:rsid w:val="00347B3B"/>
    <w:pPr>
      <w:spacing w:after="0"/>
    </w:pPr>
    <w:rPr>
      <w:b/>
      <w:color w:val="000080"/>
    </w:rPr>
  </w:style>
  <w:style w:type="character" w:customStyle="1" w:styleId="Style1">
    <w:name w:val="Style1"/>
    <w:basedOn w:val="DefaultParagraphFont"/>
    <w:rsid w:val="00347B3B"/>
    <w:rPr>
      <w:b/>
      <w:sz w:val="28"/>
      <w:u w:val="none"/>
    </w:rPr>
  </w:style>
  <w:style w:type="character" w:customStyle="1" w:styleId="Underline">
    <w:name w:val="Underline"/>
    <w:basedOn w:val="DefaultParagraphFont"/>
    <w:rsid w:val="00347B3B"/>
    <w:rPr>
      <w:u w:val="single"/>
    </w:rPr>
  </w:style>
  <w:style w:type="paragraph" w:customStyle="1" w:styleId="Footer-right">
    <w:name w:val="Footer-right"/>
    <w:basedOn w:val="Footer"/>
    <w:rsid w:val="00347B3B"/>
    <w:pPr>
      <w:tabs>
        <w:tab w:val="clear" w:pos="4320"/>
        <w:tab w:val="clear" w:pos="8640"/>
        <w:tab w:val="right" w:pos="9000"/>
      </w:tabs>
      <w:spacing w:after="0"/>
    </w:pPr>
    <w:rPr>
      <w:b/>
      <w:szCs w:val="18"/>
    </w:rPr>
  </w:style>
  <w:style w:type="paragraph" w:customStyle="1" w:styleId="Header-left">
    <w:name w:val="Header-left"/>
    <w:basedOn w:val="Header"/>
    <w:rsid w:val="00347B3B"/>
    <w:pPr>
      <w:spacing w:before="0"/>
    </w:pPr>
    <w:rPr>
      <w:rFonts w:ascii="Mangal" w:hAnsi="Mangal"/>
      <w:b w:val="0"/>
      <w:noProof/>
      <w:sz w:val="20"/>
      <w:szCs w:val="22"/>
    </w:rPr>
  </w:style>
  <w:style w:type="paragraph" w:customStyle="1" w:styleId="Header-right">
    <w:name w:val="Header-right"/>
    <w:basedOn w:val="Header-left"/>
    <w:rsid w:val="00347B3B"/>
    <w:pPr>
      <w:jc w:val="right"/>
    </w:pPr>
  </w:style>
  <w:style w:type="paragraph" w:customStyle="1" w:styleId="Footer-left">
    <w:name w:val="Footer-left"/>
    <w:basedOn w:val="Footer-right"/>
    <w:rsid w:val="00347B3B"/>
    <w:rPr>
      <w:szCs w:val="24"/>
    </w:rPr>
  </w:style>
  <w:style w:type="paragraph" w:customStyle="1" w:styleId="Caption-table">
    <w:name w:val="Caption-table"/>
    <w:basedOn w:val="Caption"/>
    <w:rsid w:val="00347B3B"/>
    <w:pPr>
      <w:keepNext/>
      <w:spacing w:before="80" w:after="20"/>
      <w:jc w:val="center"/>
    </w:pPr>
  </w:style>
  <w:style w:type="paragraph" w:customStyle="1" w:styleId="Note-table">
    <w:name w:val="Note-table"/>
    <w:basedOn w:val="celltxt"/>
    <w:rsid w:val="00347B3B"/>
    <w:pPr>
      <w:adjustRightInd w:val="0"/>
    </w:pPr>
    <w:rPr>
      <w:sz w:val="18"/>
      <w:szCs w:val="18"/>
    </w:rPr>
  </w:style>
  <w:style w:type="paragraph" w:customStyle="1" w:styleId="cellnum">
    <w:name w:val="cellnum"/>
    <w:basedOn w:val="celltxt"/>
    <w:rsid w:val="00347B3B"/>
    <w:pPr>
      <w:numPr>
        <w:ilvl w:val="1"/>
        <w:numId w:val="5"/>
      </w:numPr>
    </w:pPr>
  </w:style>
  <w:style w:type="table" w:styleId="TableGrid1">
    <w:name w:val="Table Grid 1"/>
    <w:aliases w:val="Tipsheet"/>
    <w:basedOn w:val="TableNormal"/>
    <w:rsid w:val="00347B3B"/>
    <w:rPr>
      <w:rFonts w:ascii="Arial" w:hAnsi="Arial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  <w:tblStylePr w:type="se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Note-plain">
    <w:name w:val="Note-plain"/>
    <w:basedOn w:val="celltxt"/>
    <w:next w:val="BodyText"/>
    <w:rsid w:val="00347B3B"/>
    <w:pPr>
      <w:pBdr>
        <w:top w:val="single" w:sz="12" w:space="8" w:color="auto"/>
        <w:bottom w:val="single" w:sz="12" w:space="8" w:color="auto"/>
      </w:pBdr>
      <w:tabs>
        <w:tab w:val="left" w:pos="360"/>
      </w:tabs>
      <w:spacing w:before="320" w:after="240"/>
      <w:ind w:left="1080" w:right="1080"/>
    </w:pPr>
  </w:style>
  <w:style w:type="paragraph" w:customStyle="1" w:styleId="Note-icon">
    <w:name w:val="Note-icon"/>
    <w:basedOn w:val="Note-plain"/>
    <w:next w:val="BodyText"/>
    <w:rsid w:val="00347B3B"/>
    <w:pPr>
      <w:ind w:left="1440" w:hanging="360"/>
    </w:pPr>
  </w:style>
  <w:style w:type="paragraph" w:customStyle="1" w:styleId="spacer">
    <w:name w:val="spacer"/>
    <w:basedOn w:val="Note-table"/>
    <w:rsid w:val="00347B3B"/>
    <w:pPr>
      <w:spacing w:before="0" w:after="0"/>
    </w:pPr>
    <w:rPr>
      <w:sz w:val="8"/>
      <w:szCs w:val="16"/>
    </w:rPr>
  </w:style>
  <w:style w:type="paragraph" w:customStyle="1" w:styleId="Title-Part">
    <w:name w:val="Title-Part"/>
    <w:basedOn w:val="Heading1"/>
    <w:rsid w:val="00347B3B"/>
    <w:pPr>
      <w:numPr>
        <w:numId w:val="0"/>
      </w:numPr>
      <w:spacing w:before="1600" w:after="1200"/>
      <w:jc w:val="center"/>
    </w:pPr>
    <w:rPr>
      <w:sz w:val="40"/>
    </w:rPr>
  </w:style>
  <w:style w:type="paragraph" w:customStyle="1" w:styleId="TipsheetTitle">
    <w:name w:val="TipsheetTitle"/>
    <w:basedOn w:val="cellTitle"/>
    <w:next w:val="BodyText"/>
    <w:link w:val="TipsheetTitleChar"/>
    <w:rsid w:val="00347B3B"/>
    <w:pPr>
      <w:keepNext/>
      <w:widowControl w:val="0"/>
      <w:pBdr>
        <w:bottom w:val="single" w:sz="6" w:space="6" w:color="365F91" w:themeColor="accent1" w:themeShade="BF"/>
      </w:pBdr>
      <w:autoSpaceDE w:val="0"/>
      <w:autoSpaceDN w:val="0"/>
      <w:adjustRightInd w:val="0"/>
      <w:spacing w:before="160" w:after="240"/>
      <w:jc w:val="center"/>
    </w:pPr>
    <w:rPr>
      <w:rFonts w:ascii="Calibri" w:hAnsi="Calibri" w:cs="Tahoma"/>
      <w:bCs/>
      <w:sz w:val="26"/>
      <w:szCs w:val="22"/>
    </w:rPr>
  </w:style>
  <w:style w:type="paragraph" w:customStyle="1" w:styleId="TipsheetHeading">
    <w:name w:val="TipsheetHeading"/>
    <w:basedOn w:val="TipsheetTitle"/>
    <w:rsid w:val="00347B3B"/>
    <w:pPr>
      <w:keepNext w:val="0"/>
      <w:pBdr>
        <w:bottom w:val="none" w:sz="0" w:space="0" w:color="auto"/>
      </w:pBdr>
      <w:spacing w:before="60" w:after="60"/>
    </w:pPr>
    <w:rPr>
      <w:sz w:val="24"/>
    </w:rPr>
  </w:style>
  <w:style w:type="paragraph" w:customStyle="1" w:styleId="TipsheetSubhead">
    <w:name w:val="TipsheetSubhead"/>
    <w:basedOn w:val="TipsheetHeading"/>
    <w:link w:val="TipsheetSubheadChar"/>
    <w:rsid w:val="00347B3B"/>
    <w:pPr>
      <w:spacing w:before="0"/>
      <w:jc w:val="left"/>
    </w:pPr>
    <w:rPr>
      <w:bCs w:val="0"/>
      <w:sz w:val="22"/>
    </w:rPr>
  </w:style>
  <w:style w:type="paragraph" w:customStyle="1" w:styleId="TipsheetText">
    <w:name w:val="TipsheetText"/>
    <w:basedOn w:val="TipsheetSubhead"/>
    <w:link w:val="TipsheetTextChar"/>
    <w:rsid w:val="00347B3B"/>
    <w:pPr>
      <w:tabs>
        <w:tab w:val="left" w:pos="216"/>
        <w:tab w:val="right" w:pos="8928"/>
      </w:tabs>
      <w:spacing w:before="20" w:after="20"/>
    </w:pPr>
    <w:rPr>
      <w:b w:val="0"/>
      <w:color w:val="auto"/>
    </w:rPr>
  </w:style>
  <w:style w:type="paragraph" w:customStyle="1" w:styleId="TipsheetCategory">
    <w:name w:val="TipsheetCategory"/>
    <w:basedOn w:val="TipsheetSubhead"/>
    <w:next w:val="TipsheetText"/>
    <w:rsid w:val="00347B3B"/>
    <w:pPr>
      <w:spacing w:before="20" w:after="20"/>
    </w:pPr>
  </w:style>
  <w:style w:type="paragraph" w:customStyle="1" w:styleId="TipsheetBulletPositive">
    <w:name w:val="TipsheetBulletPositive"/>
    <w:basedOn w:val="TipsheetText"/>
    <w:rsid w:val="00347B3B"/>
    <w:pPr>
      <w:numPr>
        <w:numId w:val="14"/>
      </w:numPr>
    </w:pPr>
    <w:rPr>
      <w:szCs w:val="20"/>
    </w:rPr>
  </w:style>
  <w:style w:type="paragraph" w:customStyle="1" w:styleId="TipsheetBulletNegative">
    <w:name w:val="TipsheetBulletNegative"/>
    <w:basedOn w:val="TipsheetBulletPositive"/>
    <w:rsid w:val="00347B3B"/>
    <w:pPr>
      <w:numPr>
        <w:numId w:val="2"/>
      </w:numPr>
    </w:pPr>
  </w:style>
  <w:style w:type="paragraph" w:customStyle="1" w:styleId="TipsheetBulletPosNeg">
    <w:name w:val="TipsheetBulletPosNeg"/>
    <w:basedOn w:val="TipsheetBulletPositive"/>
    <w:qFormat/>
    <w:rsid w:val="00347B3B"/>
    <w:pPr>
      <w:numPr>
        <w:numId w:val="19"/>
      </w:numPr>
      <w:tabs>
        <w:tab w:val="left" w:pos="144"/>
      </w:tabs>
    </w:pPr>
    <w:rPr>
      <w:rFonts w:eastAsia="SimSun"/>
    </w:rPr>
  </w:style>
  <w:style w:type="paragraph" w:customStyle="1" w:styleId="Chapter">
    <w:name w:val="Chapter"/>
    <w:next w:val="Heading1"/>
    <w:rsid w:val="00347B3B"/>
    <w:pPr>
      <w:tabs>
        <w:tab w:val="right" w:pos="9000"/>
      </w:tabs>
      <w:spacing w:after="800"/>
      <w:ind w:left="720"/>
    </w:pPr>
    <w:rPr>
      <w:rFonts w:ascii="Calibri" w:hAnsi="Calibri" w:cs="Arial"/>
      <w:b/>
      <w:bCs/>
      <w:kern w:val="32"/>
      <w:sz w:val="40"/>
      <w:szCs w:val="40"/>
    </w:rPr>
  </w:style>
  <w:style w:type="paragraph" w:customStyle="1" w:styleId="TextBox">
    <w:name w:val="TextBox"/>
    <w:rsid w:val="00347B3B"/>
    <w:pPr>
      <w:spacing w:before="240" w:after="240"/>
    </w:pPr>
    <w:rPr>
      <w:rFonts w:ascii="Calibri" w:hAnsi="Calibri"/>
      <w:b/>
      <w:color w:val="000080"/>
      <w:sz w:val="26"/>
    </w:rPr>
  </w:style>
  <w:style w:type="paragraph" w:customStyle="1" w:styleId="Centerbox">
    <w:name w:val="Centerbox"/>
    <w:basedOn w:val="Normal"/>
    <w:rsid w:val="00347B3B"/>
    <w:pPr>
      <w:spacing w:before="80" w:after="80"/>
      <w:jc w:val="center"/>
    </w:pPr>
    <w:rPr>
      <w:rFonts w:eastAsia="SimSun"/>
    </w:rPr>
  </w:style>
  <w:style w:type="paragraph" w:styleId="TOC1">
    <w:name w:val="toc 1"/>
    <w:basedOn w:val="BlockText"/>
    <w:uiPriority w:val="39"/>
    <w:rsid w:val="00347B3B"/>
    <w:pPr>
      <w:tabs>
        <w:tab w:val="clear" w:pos="7560"/>
        <w:tab w:val="right" w:leader="dot" w:pos="7920"/>
      </w:tabs>
      <w:spacing w:after="40"/>
      <w:ind w:left="1080"/>
    </w:pPr>
    <w:rPr>
      <w:noProof/>
      <w:sz w:val="22"/>
    </w:rPr>
  </w:style>
  <w:style w:type="paragraph" w:styleId="TOC2">
    <w:name w:val="toc 2"/>
    <w:basedOn w:val="TOC1"/>
    <w:uiPriority w:val="39"/>
    <w:rsid w:val="00347B3B"/>
    <w:pPr>
      <w:ind w:left="1440"/>
    </w:pPr>
    <w:rPr>
      <w:rFonts w:eastAsia="SimSun"/>
    </w:rPr>
  </w:style>
  <w:style w:type="paragraph" w:styleId="TOC3">
    <w:name w:val="toc 3"/>
    <w:basedOn w:val="TOC2"/>
    <w:autoRedefine/>
    <w:uiPriority w:val="39"/>
    <w:rsid w:val="00347B3B"/>
    <w:pPr>
      <w:ind w:left="1915"/>
    </w:pPr>
  </w:style>
  <w:style w:type="paragraph" w:styleId="TOC4">
    <w:name w:val="toc 4"/>
    <w:basedOn w:val="TOC3"/>
    <w:rsid w:val="00347B3B"/>
    <w:pPr>
      <w:ind w:left="2160"/>
    </w:pPr>
    <w:rPr>
      <w:szCs w:val="22"/>
    </w:rPr>
  </w:style>
  <w:style w:type="paragraph" w:customStyle="1" w:styleId="Question">
    <w:name w:val="Question"/>
    <w:basedOn w:val="celltxt"/>
    <w:rsid w:val="00347B3B"/>
    <w:pPr>
      <w:spacing w:before="120" w:after="60"/>
    </w:pPr>
    <w:rPr>
      <w:b/>
      <w:color w:val="FF0000"/>
    </w:rPr>
  </w:style>
  <w:style w:type="paragraph" w:customStyle="1" w:styleId="cellhead">
    <w:name w:val="cellhead"/>
    <w:basedOn w:val="celltxt"/>
    <w:rsid w:val="00347B3B"/>
    <w:pPr>
      <w:spacing w:line="200" w:lineRule="exact"/>
      <w:jc w:val="center"/>
    </w:pPr>
    <w:rPr>
      <w:rFonts w:ascii="Calibri" w:hAnsi="Calibri"/>
      <w:b/>
      <w:sz w:val="22"/>
    </w:rPr>
  </w:style>
  <w:style w:type="paragraph" w:customStyle="1" w:styleId="cellblock">
    <w:name w:val="cellblock"/>
    <w:basedOn w:val="celltxt"/>
    <w:rsid w:val="00347B3B"/>
    <w:pPr>
      <w:ind w:left="144"/>
    </w:pPr>
  </w:style>
  <w:style w:type="character" w:customStyle="1" w:styleId="Style2">
    <w:name w:val="Style2"/>
    <w:basedOn w:val="DefaultParagraphFont"/>
    <w:rsid w:val="00347B3B"/>
    <w:rPr>
      <w:b/>
      <w:sz w:val="40"/>
    </w:rPr>
  </w:style>
  <w:style w:type="character" w:customStyle="1" w:styleId="celltease">
    <w:name w:val="celltease"/>
    <w:basedOn w:val="DefaultParagraphFont"/>
    <w:rsid w:val="00347B3B"/>
    <w:rPr>
      <w:rFonts w:ascii="Calibri" w:hAnsi="Calibri"/>
      <w:b/>
      <w:sz w:val="22"/>
      <w:lang w:val="en-US" w:eastAsia="en-US" w:bidi="ar-SA"/>
    </w:rPr>
  </w:style>
  <w:style w:type="table" w:customStyle="1" w:styleId="TableGrid2">
    <w:name w:val="Table Grid2"/>
    <w:aliases w:val="vert header"/>
    <w:basedOn w:val="TableGrid"/>
    <w:rsid w:val="00347B3B"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auto"/>
    </w:tcPr>
    <w:tblStylePr w:type="firstRow">
      <w:pPr>
        <w:wordWrap/>
        <w:spacing w:beforeLines="20" w:beforeAutospacing="0" w:afterLines="20" w:afterAutospacing="0" w:line="240" w:lineRule="auto"/>
        <w:jc w:val="center"/>
      </w:pPr>
      <w:rPr>
        <w:rFonts w:ascii="Calibri" w:hAnsi="Calibri"/>
        <w:b w:val="0"/>
        <w:i w:val="0"/>
        <w:color w:val="auto"/>
        <w:sz w:val="20"/>
        <w:szCs w:val="18"/>
      </w:rPr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firstCol">
      <w:pPr>
        <w:wordWrap/>
        <w:spacing w:beforeLines="0" w:beforeAutospacing="0"/>
      </w:pPr>
      <w:rPr>
        <w:rFonts w:ascii="Calibri" w:hAnsi="Calibri"/>
        <w:b w:val="0"/>
        <w:i w:val="0"/>
        <w:color w:val="auto"/>
        <w:sz w:val="18"/>
        <w:szCs w:val="18"/>
      </w:rPr>
      <w:tblPr/>
      <w:tcPr>
        <w:shd w:val="clear" w:color="auto" w:fill="DBE5F1" w:themeFill="accent1" w:themeFillTint="33"/>
      </w:tcPr>
    </w:tblStylePr>
    <w:tblStylePr w:type="band1Horz">
      <w:tblPr/>
      <w:tcPr>
        <w:tc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  <w:tl2br w:val="nil"/>
          <w:tr2bl w:val="nil"/>
        </w:tcBorders>
        <w:shd w:val="clear" w:color="auto" w:fill="auto"/>
      </w:tcPr>
    </w:tblStylePr>
  </w:style>
  <w:style w:type="paragraph" w:customStyle="1" w:styleId="Checkbox">
    <w:name w:val="Checkbox"/>
    <w:rsid w:val="00347B3B"/>
    <w:pPr>
      <w:numPr>
        <w:numId w:val="17"/>
      </w:numPr>
      <w:spacing w:after="0" w:line="240" w:lineRule="auto"/>
    </w:pPr>
    <w:rPr>
      <w:rFonts w:ascii="Palatino Linotype" w:hAnsi="Palatino Linotype" w:cs="Arial"/>
      <w:iCs/>
      <w:kern w:val="32"/>
      <w:sz w:val="24"/>
      <w:szCs w:val="32"/>
    </w:rPr>
  </w:style>
  <w:style w:type="table" w:customStyle="1" w:styleId="TableGrid3">
    <w:name w:val="TableGrid3"/>
    <w:aliases w:val="logic"/>
    <w:basedOn w:val="TableGrid2"/>
    <w:rsid w:val="00347B3B"/>
    <w:rPr>
      <w:color w:val="000000"/>
    </w:rPr>
    <w:tblPr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  <w:jc w:val="left"/>
      </w:pPr>
      <w:rPr>
        <w:rFonts w:ascii="Arial" w:hAnsi="Arial"/>
        <w:b w:val="0"/>
        <w:i w:val="0"/>
        <w:color w:val="000000"/>
        <w:sz w:val="18"/>
        <w:szCs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0E0E0"/>
      </w:tcPr>
    </w:tblStylePr>
    <w:tblStylePr w:type="firstCol">
      <w:pPr>
        <w:wordWrap/>
        <w:spacing w:beforeLines="0" w:beforeAutospacing="0"/>
      </w:pPr>
      <w:rPr>
        <w:rFonts w:ascii="Arial" w:hAnsi="Arial"/>
        <w:b/>
        <w:i w:val="0"/>
        <w:color w:val="FFFFFF"/>
        <w:sz w:val="18"/>
        <w:szCs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</w:style>
  <w:style w:type="paragraph" w:customStyle="1" w:styleId="Footer-land">
    <w:name w:val="Footer-land"/>
    <w:basedOn w:val="Footer-left"/>
    <w:rsid w:val="00347B3B"/>
    <w:pPr>
      <w:tabs>
        <w:tab w:val="clear" w:pos="9000"/>
        <w:tab w:val="right" w:pos="12960"/>
      </w:tabs>
    </w:pPr>
  </w:style>
  <w:style w:type="paragraph" w:customStyle="1" w:styleId="cellhang">
    <w:name w:val="cellhang"/>
    <w:basedOn w:val="celltxt"/>
    <w:rsid w:val="00347B3B"/>
    <w:pPr>
      <w:ind w:left="288" w:hanging="288"/>
    </w:pPr>
  </w:style>
  <w:style w:type="character" w:customStyle="1" w:styleId="InlineTitle">
    <w:name w:val="Inline Title"/>
    <w:basedOn w:val="DefaultParagraphFont"/>
    <w:rsid w:val="00347B3B"/>
    <w:rPr>
      <w:rFonts w:ascii="Calibri" w:hAnsi="Calibri"/>
      <w:b/>
      <w:sz w:val="24"/>
      <w:szCs w:val="20"/>
    </w:rPr>
  </w:style>
  <w:style w:type="character" w:customStyle="1" w:styleId="Large">
    <w:name w:val="Large"/>
    <w:basedOn w:val="DefaultParagraphFont"/>
    <w:rsid w:val="00347B3B"/>
    <w:rPr>
      <w:rFonts w:ascii="Times New Roman" w:hAnsi="Times New Roman"/>
      <w:color w:val="000000"/>
      <w:sz w:val="80"/>
      <w:szCs w:val="18"/>
    </w:rPr>
  </w:style>
  <w:style w:type="table" w:customStyle="1" w:styleId="AdaptationTool">
    <w:name w:val="AdaptationTool"/>
    <w:basedOn w:val="TableGrid1"/>
    <w:rsid w:val="00347B3B"/>
    <w:tblPr/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  <w:tblStylePr w:type="se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cellbullet2">
    <w:name w:val="cellbullet2"/>
    <w:basedOn w:val="cellbullet"/>
    <w:rsid w:val="00347B3B"/>
    <w:pPr>
      <w:numPr>
        <w:numId w:val="1"/>
      </w:numPr>
    </w:pPr>
  </w:style>
  <w:style w:type="paragraph" w:customStyle="1" w:styleId="MainTOC1">
    <w:name w:val="Main_TOC1"/>
    <w:basedOn w:val="TOC1"/>
    <w:rsid w:val="00347B3B"/>
    <w:pPr>
      <w:spacing w:before="120" w:after="120"/>
      <w:ind w:right="720"/>
    </w:pPr>
    <w:rPr>
      <w:rFonts w:ascii="Times New Roman" w:hAnsi="Times New Roman"/>
    </w:rPr>
  </w:style>
  <w:style w:type="paragraph" w:customStyle="1" w:styleId="MainTOC2">
    <w:name w:val="Main_TOC2"/>
    <w:basedOn w:val="MainTOC1"/>
    <w:rsid w:val="00347B3B"/>
    <w:pPr>
      <w:ind w:left="1440"/>
    </w:pPr>
  </w:style>
  <w:style w:type="paragraph" w:customStyle="1" w:styleId="Quotations">
    <w:name w:val="Quotations"/>
    <w:basedOn w:val="BodyText"/>
    <w:next w:val="BodyTextIndent2"/>
    <w:rsid w:val="00347B3B"/>
    <w:pPr>
      <w:ind w:left="1440" w:right="1440"/>
    </w:pPr>
    <w:rPr>
      <w:rFonts w:eastAsia="SimSun"/>
      <w:i/>
    </w:rPr>
  </w:style>
  <w:style w:type="paragraph" w:customStyle="1" w:styleId="Num0">
    <w:name w:val="Num0"/>
    <w:basedOn w:val="BodyText"/>
    <w:next w:val="Num1"/>
    <w:rsid w:val="00347B3B"/>
    <w:pPr>
      <w:numPr>
        <w:numId w:val="27"/>
      </w:numPr>
      <w:spacing w:before="0" w:after="0"/>
    </w:pPr>
    <w:rPr>
      <w:rFonts w:eastAsia="SimSun"/>
      <w:sz w:val="4"/>
    </w:rPr>
  </w:style>
  <w:style w:type="paragraph" w:customStyle="1" w:styleId="Header-first">
    <w:name w:val="Header-first"/>
    <w:basedOn w:val="Header-right"/>
    <w:rsid w:val="00347B3B"/>
    <w:pPr>
      <w:spacing w:after="0"/>
    </w:pPr>
    <w:rPr>
      <w:b/>
    </w:rPr>
  </w:style>
  <w:style w:type="paragraph" w:customStyle="1" w:styleId="Footer-first">
    <w:name w:val="Footer-first"/>
    <w:basedOn w:val="Footer-right"/>
    <w:rsid w:val="00347B3B"/>
  </w:style>
  <w:style w:type="paragraph" w:customStyle="1" w:styleId="GraphicLg">
    <w:name w:val="Graphic_Lg"/>
    <w:basedOn w:val="Graphic"/>
    <w:rsid w:val="00347B3B"/>
    <w:rPr>
      <w:rFonts w:eastAsia="SimSun"/>
    </w:rPr>
  </w:style>
  <w:style w:type="paragraph" w:customStyle="1" w:styleId="Num">
    <w:name w:val="Num"/>
    <w:next w:val="Num1"/>
    <w:rsid w:val="00347B3B"/>
    <w:pPr>
      <w:numPr>
        <w:numId w:val="13"/>
      </w:numPr>
      <w:spacing w:after="0" w:line="240" w:lineRule="auto"/>
    </w:pPr>
    <w:rPr>
      <w:rFonts w:ascii="Palatino Linotype" w:hAnsi="Palatino Linotype"/>
      <w:sz w:val="4"/>
      <w:szCs w:val="24"/>
    </w:rPr>
  </w:style>
  <w:style w:type="paragraph" w:customStyle="1" w:styleId="BlockNum">
    <w:name w:val="Block Num"/>
    <w:basedOn w:val="BlockText"/>
    <w:rsid w:val="00347B3B"/>
    <w:pPr>
      <w:numPr>
        <w:ilvl w:val="1"/>
        <w:numId w:val="4"/>
      </w:numPr>
      <w:tabs>
        <w:tab w:val="left" w:pos="1800"/>
      </w:tabs>
      <w:spacing w:before="0" w:after="40"/>
    </w:pPr>
    <w:rPr>
      <w:rFonts w:eastAsia="SimSun"/>
    </w:rPr>
  </w:style>
  <w:style w:type="paragraph" w:customStyle="1" w:styleId="BlockNum0">
    <w:name w:val="Block Num0"/>
    <w:basedOn w:val="BlockNum"/>
    <w:next w:val="BlockNum"/>
    <w:rsid w:val="00347B3B"/>
    <w:pPr>
      <w:numPr>
        <w:ilvl w:val="0"/>
      </w:numPr>
      <w:spacing w:after="0"/>
    </w:pPr>
    <w:rPr>
      <w:sz w:val="8"/>
    </w:rPr>
  </w:style>
  <w:style w:type="paragraph" w:customStyle="1" w:styleId="BlockTextIndent">
    <w:name w:val="Block Text Indent"/>
    <w:basedOn w:val="BlockText"/>
    <w:rsid w:val="00347B3B"/>
    <w:pPr>
      <w:spacing w:after="40"/>
      <w:ind w:left="1800"/>
    </w:pPr>
    <w:rPr>
      <w:rFonts w:eastAsia="SimSun"/>
    </w:rPr>
  </w:style>
  <w:style w:type="character" w:customStyle="1" w:styleId="BodyTextChar">
    <w:name w:val="Body Text Char"/>
    <w:basedOn w:val="DefaultParagraphFont"/>
    <w:link w:val="BodyText"/>
    <w:rsid w:val="00347B3B"/>
    <w:rPr>
      <w:rFonts w:ascii="Palatino Linotype" w:hAnsi="Palatino Linotype"/>
      <w:sz w:val="24"/>
      <w:szCs w:val="24"/>
    </w:rPr>
  </w:style>
  <w:style w:type="character" w:customStyle="1" w:styleId="BodyTextIndentChar">
    <w:name w:val="Body Text Indent Char"/>
    <w:basedOn w:val="BodyTextChar"/>
    <w:link w:val="BodyTextIndent"/>
    <w:rsid w:val="00347B3B"/>
    <w:rPr>
      <w:rFonts w:ascii="Palatino Linotype" w:eastAsia="Times" w:hAnsi="Palatino Linotype"/>
      <w:sz w:val="24"/>
      <w:szCs w:val="24"/>
    </w:rPr>
  </w:style>
  <w:style w:type="paragraph" w:customStyle="1" w:styleId="cellnum0">
    <w:name w:val="cellnum 0"/>
    <w:basedOn w:val="celltxt"/>
    <w:next w:val="cellnum"/>
    <w:rsid w:val="00347B3B"/>
    <w:pPr>
      <w:numPr>
        <w:numId w:val="5"/>
      </w:numPr>
      <w:spacing w:before="0" w:after="0"/>
    </w:pPr>
    <w:rPr>
      <w:rFonts w:eastAsia="SimSun"/>
      <w:sz w:val="8"/>
    </w:rPr>
  </w:style>
  <w:style w:type="character" w:customStyle="1" w:styleId="celltxtChar">
    <w:name w:val="celltxt Char"/>
    <w:basedOn w:val="DefaultParagraphFont"/>
    <w:link w:val="celltxt"/>
    <w:rsid w:val="00347B3B"/>
    <w:rPr>
      <w:rFonts w:ascii="Miriam" w:hAnsi="Miriam"/>
      <w:sz w:val="20"/>
      <w:szCs w:val="20"/>
    </w:rPr>
  </w:style>
  <w:style w:type="paragraph" w:customStyle="1" w:styleId="Exampledata">
    <w:name w:val="Example data"/>
    <w:rsid w:val="00347B3B"/>
    <w:pPr>
      <w:spacing w:before="40"/>
    </w:pPr>
    <w:rPr>
      <w:rFonts w:ascii="Lucida Handwriting" w:hAnsi="Lucida Handwriting" w:cs="Arial"/>
      <w:color w:val="333399"/>
      <w:szCs w:val="24"/>
    </w:rPr>
  </w:style>
  <w:style w:type="character" w:customStyle="1" w:styleId="ExamplePrint">
    <w:name w:val="Example Print"/>
    <w:basedOn w:val="DefaultParagraphFont"/>
    <w:rsid w:val="00347B3B"/>
    <w:rPr>
      <w:rFonts w:ascii="Myriad Pro" w:hAnsi="Myriad Pro"/>
      <w:b/>
      <w:i/>
      <w:color w:val="333399"/>
      <w:sz w:val="24"/>
    </w:rPr>
  </w:style>
  <w:style w:type="character" w:styleId="FollowedHyperlink">
    <w:name w:val="FollowedHyperlink"/>
    <w:basedOn w:val="DefaultParagraphFont"/>
    <w:rsid w:val="00347B3B"/>
    <w:rPr>
      <w:color w:val="800080"/>
      <w:u w:val="single"/>
    </w:rPr>
  </w:style>
  <w:style w:type="character" w:styleId="FootnoteReference">
    <w:name w:val="footnote reference"/>
    <w:basedOn w:val="DefaultParagraphFont"/>
    <w:semiHidden/>
    <w:rsid w:val="00347B3B"/>
    <w:rPr>
      <w:vertAlign w:val="superscript"/>
    </w:rPr>
  </w:style>
  <w:style w:type="paragraph" w:styleId="FootnoteText">
    <w:name w:val="footnote text"/>
    <w:basedOn w:val="Normal"/>
    <w:semiHidden/>
    <w:rsid w:val="00347B3B"/>
    <w:pPr>
      <w:spacing w:after="60"/>
    </w:pPr>
    <w:rPr>
      <w:rFonts w:asciiTheme="minorHAnsi" w:hAnsiTheme="minorHAnsi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347B3B"/>
    <w:rPr>
      <w:rFonts w:ascii="Calibri" w:hAnsi="Calibri" w:cs="Arial"/>
      <w:b/>
      <w:iCs/>
      <w:kern w:val="32"/>
      <w:sz w:val="36"/>
      <w:szCs w:val="32"/>
    </w:rPr>
  </w:style>
  <w:style w:type="character" w:customStyle="1" w:styleId="Heading3Char">
    <w:name w:val="Heading 3 Char"/>
    <w:basedOn w:val="Heading2Char"/>
    <w:link w:val="Heading3"/>
    <w:rsid w:val="00347B3B"/>
    <w:rPr>
      <w:rFonts w:ascii="Calibri" w:hAnsi="Calibri" w:cs="Arial"/>
      <w:b/>
      <w:iCs/>
      <w:kern w:val="32"/>
      <w:sz w:val="32"/>
      <w:szCs w:val="28"/>
    </w:rPr>
  </w:style>
  <w:style w:type="character" w:customStyle="1" w:styleId="Hyperlinktable">
    <w:name w:val="Hyperlink_table"/>
    <w:basedOn w:val="Hyperlink"/>
    <w:rsid w:val="00347B3B"/>
    <w:rPr>
      <w:rFonts w:ascii="Calibri" w:hAnsi="Calibri"/>
      <w:color w:val="auto"/>
      <w:sz w:val="20"/>
      <w:u w:val="single"/>
    </w:rPr>
  </w:style>
  <w:style w:type="character" w:customStyle="1" w:styleId="InlineTxtboxtitle">
    <w:name w:val="Inline Txtbox title"/>
    <w:basedOn w:val="InlineTitle"/>
    <w:rsid w:val="00347B3B"/>
    <w:rPr>
      <w:rFonts w:ascii="Calibri" w:hAnsi="Calibri"/>
      <w:b/>
      <w:color w:val="000080"/>
      <w:sz w:val="22"/>
      <w:szCs w:val="20"/>
    </w:rPr>
  </w:style>
  <w:style w:type="paragraph" w:styleId="ListContinue5">
    <w:name w:val="List Continue 5"/>
    <w:basedOn w:val="Normal"/>
    <w:rsid w:val="00347B3B"/>
    <w:pPr>
      <w:ind w:left="1800"/>
    </w:pPr>
  </w:style>
  <w:style w:type="character" w:styleId="PageNumber">
    <w:name w:val="page number"/>
    <w:basedOn w:val="DefaultParagraphFont"/>
    <w:rsid w:val="00347B3B"/>
  </w:style>
  <w:style w:type="paragraph" w:customStyle="1" w:styleId="Signpost">
    <w:name w:val="Signpost"/>
    <w:basedOn w:val="Heading4"/>
    <w:next w:val="BlockText"/>
    <w:rsid w:val="00347B3B"/>
    <w:pPr>
      <w:pBdr>
        <w:top w:val="single" w:sz="2" w:space="4" w:color="auto"/>
      </w:pBdr>
      <w:spacing w:before="320" w:after="0" w:line="240" w:lineRule="auto"/>
      <w:ind w:left="1440" w:right="3600"/>
    </w:pPr>
    <w:rPr>
      <w:color w:val="000080"/>
    </w:rPr>
  </w:style>
  <w:style w:type="paragraph" w:customStyle="1" w:styleId="SignpostEnd">
    <w:name w:val="Signpost End"/>
    <w:basedOn w:val="Signpost"/>
    <w:next w:val="BodyText"/>
    <w:rsid w:val="00347B3B"/>
    <w:pPr>
      <w:spacing w:before="0" w:after="160"/>
    </w:pPr>
    <w:rPr>
      <w:rFonts w:eastAsia="SimSun"/>
      <w:sz w:val="16"/>
    </w:rPr>
  </w:style>
  <w:style w:type="paragraph" w:customStyle="1" w:styleId="TipsheetIntro">
    <w:name w:val="Tipsheet Intro"/>
    <w:basedOn w:val="BlockText"/>
    <w:rsid w:val="00347B3B"/>
    <w:pPr>
      <w:ind w:left="0" w:right="0"/>
    </w:pPr>
    <w:rPr>
      <w:rFonts w:eastAsia="SimSun"/>
    </w:rPr>
  </w:style>
  <w:style w:type="table" w:customStyle="1" w:styleId="ToolGrid">
    <w:name w:val="Tool Grid"/>
    <w:basedOn w:val="TableGrid"/>
    <w:rsid w:val="00347B3B"/>
    <w:tblPr/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MS Mincho" w:hAnsi="MS Mincho"/>
        <w:b w:val="0"/>
        <w:i w:val="0"/>
        <w:color w:val="auto"/>
        <w:sz w:val="24"/>
        <w:szCs w:val="18"/>
      </w:rPr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  <w:tl2br w:val="nil"/>
          <w:tr2bl w:val="nil"/>
        </w:tcBorders>
        <w:shd w:val="clear" w:color="auto" w:fill="D9D9D9"/>
      </w:tcPr>
    </w:tblStylePr>
    <w:tblStylePr w:type="band1Horz"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</w:style>
  <w:style w:type="paragraph" w:customStyle="1" w:styleId="ToolTitle">
    <w:name w:val="ToolTitle"/>
    <w:basedOn w:val="TipsheetTitle"/>
    <w:next w:val="TipsheetText"/>
    <w:rsid w:val="00347B3B"/>
    <w:pPr>
      <w:keepNext w:val="0"/>
      <w:widowControl/>
      <w:pBdr>
        <w:bottom w:val="single" w:sz="4" w:space="2" w:color="auto"/>
      </w:pBdr>
      <w:spacing w:before="0"/>
    </w:pPr>
    <w:rPr>
      <w:rFonts w:eastAsia="SimSun"/>
      <w:color w:val="auto"/>
    </w:rPr>
  </w:style>
  <w:style w:type="paragraph" w:customStyle="1" w:styleId="ToolTxtnum">
    <w:name w:val="ToolTxt num"/>
    <w:basedOn w:val="cellnum"/>
    <w:next w:val="TipsheetText"/>
    <w:rsid w:val="00347B3B"/>
    <w:pPr>
      <w:numPr>
        <w:ilvl w:val="0"/>
        <w:numId w:val="20"/>
      </w:numPr>
    </w:pPr>
    <w:rPr>
      <w:b/>
      <w:color w:val="0000FF"/>
    </w:rPr>
  </w:style>
  <w:style w:type="paragraph" w:customStyle="1" w:styleId="TOCseparator">
    <w:name w:val="TOC separator"/>
    <w:basedOn w:val="BodyText"/>
    <w:rsid w:val="00347B3B"/>
    <w:pPr>
      <w:jc w:val="center"/>
    </w:pPr>
  </w:style>
  <w:style w:type="paragraph" w:customStyle="1" w:styleId="Exampledatasm">
    <w:name w:val="Example data sm"/>
    <w:basedOn w:val="Exampledata"/>
    <w:link w:val="ExampledatasmChar"/>
    <w:rsid w:val="00347B3B"/>
    <w:pPr>
      <w:spacing w:before="0" w:after="40" w:line="240" w:lineRule="auto"/>
    </w:pPr>
    <w:rPr>
      <w:sz w:val="18"/>
    </w:rPr>
  </w:style>
  <w:style w:type="paragraph" w:customStyle="1" w:styleId="BodytxtindentRed">
    <w:name w:val="Body txt indent Red"/>
    <w:basedOn w:val="BodyTextIndent"/>
    <w:next w:val="BodyTextIndent2"/>
    <w:rsid w:val="00347B3B"/>
    <w:rPr>
      <w:b/>
      <w:color w:val="FF0000"/>
    </w:rPr>
  </w:style>
  <w:style w:type="paragraph" w:customStyle="1" w:styleId="BodytxtindentGreen">
    <w:name w:val="Body txt indent Green"/>
    <w:basedOn w:val="BodyTextIndent"/>
    <w:next w:val="BodyTextIndent2"/>
    <w:rsid w:val="00347B3B"/>
    <w:rPr>
      <w:b/>
      <w:color w:val="008000"/>
    </w:rPr>
  </w:style>
  <w:style w:type="paragraph" w:customStyle="1" w:styleId="ToolTitleexample">
    <w:name w:val="ToolTitle_example"/>
    <w:basedOn w:val="ToolTitle"/>
    <w:rsid w:val="00347B3B"/>
    <w:rPr>
      <w:sz w:val="22"/>
    </w:rPr>
  </w:style>
  <w:style w:type="paragraph" w:styleId="BodyTextFirstIndent">
    <w:name w:val="Body Text First Indent"/>
    <w:basedOn w:val="BodyText"/>
    <w:rsid w:val="00347B3B"/>
    <w:pPr>
      <w:tabs>
        <w:tab w:val="right" w:leader="underscore" w:pos="9000"/>
      </w:tabs>
      <w:spacing w:before="0"/>
    </w:pPr>
  </w:style>
  <w:style w:type="character" w:customStyle="1" w:styleId="InlineTooltitle">
    <w:name w:val="Inline Tool title"/>
    <w:basedOn w:val="InlineTxtboxtitle"/>
    <w:rsid w:val="00347B3B"/>
    <w:rPr>
      <w:rFonts w:ascii="Calibri" w:eastAsia="SimSun" w:hAnsi="Calibri"/>
      <w:b/>
      <w:color w:val="000000"/>
      <w:sz w:val="24"/>
      <w:szCs w:val="20"/>
    </w:rPr>
  </w:style>
  <w:style w:type="character" w:customStyle="1" w:styleId="Yellow-light">
    <w:name w:val="Yellow-light"/>
    <w:basedOn w:val="DefaultParagraphFont"/>
    <w:rsid w:val="00347B3B"/>
    <w:rPr>
      <w:rFonts w:ascii="Calibri" w:hAnsi="Calibri"/>
      <w:b/>
      <w:color w:val="FF9900"/>
      <w:sz w:val="24"/>
    </w:rPr>
  </w:style>
  <w:style w:type="character" w:customStyle="1" w:styleId="Green-light">
    <w:name w:val="Green-light"/>
    <w:basedOn w:val="DefaultParagraphFont"/>
    <w:rsid w:val="00347B3B"/>
    <w:rPr>
      <w:rFonts w:ascii="Calibri" w:eastAsia="Times" w:hAnsi="Calibri"/>
      <w:b/>
      <w:color w:val="008000"/>
      <w:sz w:val="22"/>
      <w:szCs w:val="24"/>
      <w:lang w:val="en-US" w:eastAsia="en-US" w:bidi="ar-SA"/>
    </w:rPr>
  </w:style>
  <w:style w:type="character" w:customStyle="1" w:styleId="Red-light">
    <w:name w:val="Red-light"/>
    <w:basedOn w:val="DefaultParagraphFont"/>
    <w:rsid w:val="00347B3B"/>
    <w:rPr>
      <w:rFonts w:ascii="Calibri" w:eastAsia="Times" w:hAnsi="Calibri"/>
      <w:b/>
      <w:color w:val="FF0000"/>
      <w:sz w:val="24"/>
      <w:szCs w:val="24"/>
      <w:lang w:val="en-US" w:eastAsia="en-US" w:bidi="ar-SA"/>
    </w:rPr>
  </w:style>
  <w:style w:type="character" w:customStyle="1" w:styleId="InlineTipsheetTitle">
    <w:name w:val="Inline Tipsheet Title"/>
    <w:basedOn w:val="InlineTitle"/>
    <w:rsid w:val="00347B3B"/>
    <w:rPr>
      <w:rFonts w:ascii="Calibri" w:hAnsi="Calibri"/>
      <w:b/>
      <w:color w:val="000080"/>
      <w:sz w:val="22"/>
      <w:szCs w:val="20"/>
    </w:rPr>
  </w:style>
  <w:style w:type="character" w:customStyle="1" w:styleId="cellbold">
    <w:name w:val="cellbold"/>
    <w:basedOn w:val="boldface"/>
    <w:rsid w:val="00347B3B"/>
    <w:rPr>
      <w:rFonts w:ascii="Calibri" w:hAnsi="Calibri"/>
      <w:b/>
    </w:rPr>
  </w:style>
  <w:style w:type="character" w:customStyle="1" w:styleId="Exampledatatiny">
    <w:name w:val="Example data tiny"/>
    <w:basedOn w:val="DefaultParagraphFont"/>
    <w:rsid w:val="00347B3B"/>
    <w:rPr>
      <w:rFonts w:ascii="Lucida Handwriting" w:hAnsi="Lucida Handwriting"/>
      <w:color w:val="333399"/>
      <w:sz w:val="14"/>
    </w:rPr>
  </w:style>
  <w:style w:type="character" w:customStyle="1" w:styleId="Exampdatasmunderlined">
    <w:name w:val="Examp_data_sm_underlined"/>
    <w:basedOn w:val="DefaultParagraphFont"/>
    <w:rsid w:val="00347B3B"/>
    <w:rPr>
      <w:rFonts w:ascii="Lucida Handwriting" w:hAnsi="Lucida Handwriting" w:cs="Arial"/>
      <w:color w:val="333399"/>
      <w:sz w:val="18"/>
      <w:szCs w:val="24"/>
      <w:u w:val="thick" w:color="000000"/>
      <w:lang w:val="en-US" w:eastAsia="en-US" w:bidi="ar-SA"/>
    </w:rPr>
  </w:style>
  <w:style w:type="paragraph" w:customStyle="1" w:styleId="Subtotal">
    <w:name w:val="Subtotal"/>
    <w:basedOn w:val="TipsheetSubhead"/>
    <w:rsid w:val="00347B3B"/>
    <w:pPr>
      <w:ind w:right="288"/>
      <w:jc w:val="right"/>
    </w:pPr>
    <w:rPr>
      <w:rFonts w:eastAsia="SimSun"/>
      <w:color w:val="auto"/>
    </w:rPr>
  </w:style>
  <w:style w:type="paragraph" w:customStyle="1" w:styleId="Subtotalcategory">
    <w:name w:val="Subtotal_category"/>
    <w:basedOn w:val="Subtotal"/>
    <w:rsid w:val="00347B3B"/>
    <w:pPr>
      <w:jc w:val="left"/>
    </w:pPr>
  </w:style>
  <w:style w:type="table" w:customStyle="1" w:styleId="Tableinfo">
    <w:name w:val="Table_info"/>
    <w:basedOn w:val="TableNormal"/>
    <w:rsid w:val="00347B3B"/>
    <w:rPr>
      <w:rFonts w:ascii="Calibri" w:hAnsi="Calibri"/>
    </w:rPr>
    <w:tblPr>
      <w:tblStyleRowBandSize w:val="1"/>
      <w:jc w:val="center"/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tblBorders>
    </w:tblPr>
    <w:trPr>
      <w:jc w:val="center"/>
    </w:tr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BE5F1" w:themeFill="accent1" w:themeFillTint="33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ipsheetNum">
    <w:name w:val="TipsheetNum"/>
    <w:basedOn w:val="TipsheetText"/>
    <w:rsid w:val="00347B3B"/>
    <w:pPr>
      <w:numPr>
        <w:numId w:val="16"/>
      </w:numPr>
      <w:tabs>
        <w:tab w:val="left" w:pos="432"/>
      </w:tabs>
    </w:pPr>
    <w:rPr>
      <w:iCs/>
    </w:rPr>
  </w:style>
  <w:style w:type="paragraph" w:customStyle="1" w:styleId="Tooltitles">
    <w:name w:val="Tool titles"/>
    <w:basedOn w:val="Title"/>
    <w:rsid w:val="00347B3B"/>
    <w:pPr>
      <w:spacing w:before="0" w:after="0"/>
      <w:outlineLvl w:val="9"/>
    </w:pPr>
    <w:rPr>
      <w:b w:val="0"/>
      <w:bCs w:val="0"/>
      <w:kern w:val="0"/>
      <w:sz w:val="28"/>
      <w:szCs w:val="28"/>
    </w:rPr>
  </w:style>
  <w:style w:type="paragraph" w:styleId="Title">
    <w:name w:val="Title"/>
    <w:basedOn w:val="Normal"/>
    <w:qFormat/>
    <w:rsid w:val="00347B3B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ipsheetTXThang">
    <w:name w:val="Tipsheet TXT hang"/>
    <w:basedOn w:val="TipsheetText"/>
    <w:rsid w:val="00347B3B"/>
    <w:pPr>
      <w:spacing w:line="220" w:lineRule="exact"/>
      <w:ind w:left="216" w:hanging="216"/>
    </w:pPr>
    <w:rPr>
      <w:iCs/>
    </w:rPr>
  </w:style>
  <w:style w:type="table" w:styleId="TableList5">
    <w:name w:val="Table List 5"/>
    <w:basedOn w:val="TableNormal"/>
    <w:rsid w:val="00347B3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urveyTable">
    <w:name w:val="SurveyTable"/>
    <w:basedOn w:val="TableNormal"/>
    <w:rsid w:val="00347B3B"/>
    <w:pPr>
      <w:spacing w:after="120"/>
      <w:jc w:val="center"/>
    </w:pPr>
    <w:rPr>
      <w:rFonts w:ascii="Calibri" w:hAnsi="Calibri"/>
      <w:b/>
    </w:rPr>
    <w:tblPr>
      <w:jc w:val="center"/>
      <w:tblBorders>
        <w:insideH w:val="single" w:sz="12" w:space="0" w:color="auto"/>
      </w:tblBorders>
    </w:tblPr>
    <w:trPr>
      <w:jc w:val="center"/>
    </w:trPr>
    <w:tblStylePr w:type="firstRow">
      <w:pPr>
        <w:wordWrap/>
        <w:spacing w:beforeLines="0" w:beforeAutospacing="0" w:afterLines="0" w:afterAutospacing="0"/>
        <w:jc w:val="center"/>
      </w:pPr>
      <w:rPr>
        <w:rFonts w:asciiTheme="minorHAnsi" w:hAnsiTheme="minorHAnsi"/>
        <w:b/>
        <w:color w:val="000080"/>
        <w:sz w:val="24"/>
      </w:rPr>
      <w:tblPr/>
      <w:tcPr>
        <w:shd w:val="clear" w:color="auto" w:fill="DBE5F1"/>
      </w:tcPr>
    </w:tblStylePr>
  </w:style>
  <w:style w:type="paragraph" w:styleId="BodyText2">
    <w:name w:val="Body Text 2"/>
    <w:basedOn w:val="Normal"/>
    <w:link w:val="BodyText2Char"/>
    <w:rsid w:val="00347B3B"/>
  </w:style>
  <w:style w:type="character" w:customStyle="1" w:styleId="BodyText2Char">
    <w:name w:val="Body Text 2 Char"/>
    <w:basedOn w:val="DefaultParagraphFont"/>
    <w:link w:val="BodyText2"/>
    <w:rsid w:val="00347B3B"/>
    <w:rPr>
      <w:rFonts w:ascii="Palatino Linotype" w:hAnsi="Palatino Linotype"/>
      <w:sz w:val="24"/>
      <w:szCs w:val="24"/>
    </w:rPr>
  </w:style>
  <w:style w:type="paragraph" w:customStyle="1" w:styleId="SurveyNum">
    <w:name w:val="SurveyNum"/>
    <w:basedOn w:val="Num"/>
    <w:qFormat/>
    <w:rsid w:val="00347B3B"/>
    <w:pPr>
      <w:numPr>
        <w:numId w:val="7"/>
      </w:numPr>
    </w:pPr>
  </w:style>
  <w:style w:type="numbering" w:customStyle="1" w:styleId="SurveyNum1">
    <w:name w:val="SurveyNum1"/>
    <w:basedOn w:val="NoList"/>
    <w:rsid w:val="00347B3B"/>
    <w:pPr>
      <w:numPr>
        <w:numId w:val="6"/>
      </w:numPr>
    </w:pPr>
  </w:style>
  <w:style w:type="paragraph" w:styleId="List">
    <w:name w:val="List"/>
    <w:basedOn w:val="Normal"/>
    <w:rsid w:val="00347B3B"/>
    <w:pPr>
      <w:ind w:hanging="360"/>
      <w:contextualSpacing/>
    </w:pPr>
  </w:style>
  <w:style w:type="paragraph" w:styleId="List2">
    <w:name w:val="List 2"/>
    <w:basedOn w:val="Normal"/>
    <w:rsid w:val="00347B3B"/>
    <w:pPr>
      <w:ind w:hanging="360"/>
      <w:contextualSpacing/>
    </w:pPr>
  </w:style>
  <w:style w:type="paragraph" w:customStyle="1" w:styleId="SurveyNumber">
    <w:name w:val="SurveyNumber"/>
    <w:basedOn w:val="SurveyNum"/>
    <w:qFormat/>
    <w:rsid w:val="00347B3B"/>
    <w:pPr>
      <w:numPr>
        <w:numId w:val="8"/>
      </w:numPr>
      <w:tabs>
        <w:tab w:val="left" w:pos="360"/>
        <w:tab w:val="right" w:leader="underscore" w:pos="9000"/>
      </w:tabs>
      <w:spacing w:before="200" w:after="60"/>
    </w:pPr>
    <w:rPr>
      <w:sz w:val="24"/>
    </w:rPr>
  </w:style>
  <w:style w:type="paragraph" w:styleId="BodyTextFirstIndent2">
    <w:name w:val="Body Text First Indent 2"/>
    <w:basedOn w:val="BodyTextFirstIndent"/>
    <w:link w:val="BodyTextFirstIndent2Char"/>
    <w:rsid w:val="00347B3B"/>
    <w:pPr>
      <w:ind w:left="720"/>
    </w:pPr>
  </w:style>
  <w:style w:type="character" w:customStyle="1" w:styleId="BodyTextFirstIndent2Char">
    <w:name w:val="Body Text First Indent 2 Char"/>
    <w:basedOn w:val="BodyTextIndentChar"/>
    <w:link w:val="BodyTextFirstIndent2"/>
    <w:rsid w:val="00347B3B"/>
    <w:rPr>
      <w:rFonts w:ascii="Palatino Linotype" w:eastAsia="Times" w:hAnsi="Palatino Linotype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347B3B"/>
  </w:style>
  <w:style w:type="paragraph" w:styleId="BodyText3">
    <w:name w:val="Body Text 3"/>
    <w:basedOn w:val="Normal"/>
    <w:link w:val="BodyText3Char"/>
    <w:rsid w:val="00347B3B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47B3B"/>
    <w:rPr>
      <w:rFonts w:ascii="Palatino Linotype" w:hAnsi="Palatino Linotype"/>
      <w:sz w:val="16"/>
      <w:szCs w:val="16"/>
    </w:rPr>
  </w:style>
  <w:style w:type="paragraph" w:customStyle="1" w:styleId="TipsheetTXTindent">
    <w:name w:val="Tipsheet TXT indent"/>
    <w:basedOn w:val="TipsheetText"/>
    <w:qFormat/>
    <w:rsid w:val="00347B3B"/>
    <w:pPr>
      <w:ind w:left="216"/>
    </w:pPr>
  </w:style>
  <w:style w:type="table" w:customStyle="1" w:styleId="Openweave">
    <w:name w:val="Open weave"/>
    <w:basedOn w:val="Tableinfo"/>
    <w:rsid w:val="00347B3B"/>
    <w:tblPr>
      <w:tblStyleColBandSize w:val="1"/>
      <w:tblBorders>
        <w:top w:val="single" w:sz="2" w:space="0" w:color="D9D9D9" w:themeColor="background1" w:themeShade="D9"/>
        <w:left w:val="single" w:sz="2" w:space="0" w:color="D9D9D9" w:themeColor="background1" w:themeShade="D9"/>
        <w:bottom w:val="single" w:sz="2" w:space="0" w:color="D9D9D9" w:themeColor="background1" w:themeShade="D9"/>
        <w:right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</w:tblPr>
    <w:tblStylePr w:type="firstRow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band1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DBE5F1" w:themeFill="accent1" w:themeFillTint="33"/>
      </w:tcPr>
    </w:tblStylePr>
  </w:style>
  <w:style w:type="paragraph" w:customStyle="1" w:styleId="authorquestion">
    <w:name w:val="author question"/>
    <w:basedOn w:val="BodyText"/>
    <w:link w:val="authorquestionChar"/>
    <w:rsid w:val="00347B3B"/>
    <w:pPr>
      <w:spacing w:after="240"/>
    </w:pPr>
    <w:rPr>
      <w:rFonts w:ascii="Times New Roman" w:hAnsi="Times New Roman"/>
      <w:color w:val="FF0000"/>
    </w:rPr>
  </w:style>
  <w:style w:type="character" w:customStyle="1" w:styleId="authorquestionChar">
    <w:name w:val="author question Char"/>
    <w:basedOn w:val="BodyTextChar"/>
    <w:link w:val="authorquestion"/>
    <w:rsid w:val="00347B3B"/>
    <w:rPr>
      <w:rFonts w:ascii="Palatino Linotype" w:hAnsi="Palatino Linotype"/>
      <w:color w:val="FF0000"/>
      <w:sz w:val="24"/>
      <w:szCs w:val="24"/>
    </w:rPr>
  </w:style>
  <w:style w:type="paragraph" w:customStyle="1" w:styleId="Labels">
    <w:name w:val="Labels"/>
    <w:basedOn w:val="BodyText"/>
    <w:qFormat/>
    <w:rsid w:val="00234D2A"/>
    <w:pPr>
      <w:tabs>
        <w:tab w:val="right" w:leader="underscore" w:pos="9720"/>
        <w:tab w:val="right" w:leader="underscore" w:pos="12600"/>
      </w:tabs>
      <w:ind w:left="0"/>
      <w:outlineLvl w:val="0"/>
    </w:pPr>
    <w:rPr>
      <w:rFonts w:asciiTheme="minorHAnsi" w:hAnsiTheme="minorHAnsi"/>
    </w:rPr>
  </w:style>
  <w:style w:type="paragraph" w:styleId="Revision">
    <w:name w:val="Revision"/>
    <w:hidden/>
    <w:uiPriority w:val="99"/>
    <w:semiHidden/>
    <w:rsid w:val="00347B3B"/>
    <w:rPr>
      <w:rFonts w:ascii="Palatino Linotype" w:hAnsi="Palatino Linotype"/>
      <w:sz w:val="24"/>
      <w:szCs w:val="24"/>
    </w:rPr>
  </w:style>
  <w:style w:type="numbering" w:customStyle="1" w:styleId="Style3">
    <w:name w:val="Style3"/>
    <w:uiPriority w:val="99"/>
    <w:rsid w:val="00347B3B"/>
    <w:pPr>
      <w:numPr>
        <w:numId w:val="11"/>
      </w:numPr>
    </w:pPr>
  </w:style>
  <w:style w:type="table" w:customStyle="1" w:styleId="Questionnaire">
    <w:name w:val="Questionnaire"/>
    <w:basedOn w:val="Openweave"/>
    <w:uiPriority w:val="99"/>
    <w:qFormat/>
    <w:rsid w:val="00347B3B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4" w:space="0" w:color="FFFFFF" w:themeColor="background1"/>
        <w:insideV w:val="single" w:sz="24" w:space="0" w:color="FFFFFF"/>
      </w:tblBorders>
    </w:tblPr>
    <w:tblStylePr w:type="firstRow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/>
          <w:tl2br w:val="nil"/>
          <w:tr2bl w:val="nil"/>
        </w:tcBorders>
        <w:shd w:val="clear" w:color="auto" w:fill="DBE5F1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/>
          <w:tl2br w:val="nil"/>
          <w:tr2bl w:val="nil"/>
        </w:tcBorders>
        <w:shd w:val="clear" w:color="auto" w:fill="DBE5F1" w:themeFill="accent1" w:themeFillTint="33"/>
      </w:tcPr>
    </w:tblStylePr>
  </w:style>
  <w:style w:type="paragraph" w:customStyle="1" w:styleId="TipsheetABC">
    <w:name w:val="TipsheetABC"/>
    <w:basedOn w:val="TipsheetNum"/>
    <w:qFormat/>
    <w:rsid w:val="00347B3B"/>
    <w:pPr>
      <w:numPr>
        <w:ilvl w:val="1"/>
        <w:numId w:val="13"/>
      </w:numPr>
    </w:pPr>
  </w:style>
  <w:style w:type="character" w:customStyle="1" w:styleId="UnderlineItal">
    <w:name w:val="UnderlineItal"/>
    <w:basedOn w:val="Underline"/>
    <w:uiPriority w:val="1"/>
    <w:qFormat/>
    <w:rsid w:val="00347B3B"/>
    <w:rPr>
      <w:i/>
      <w:u w:val="single"/>
    </w:rPr>
  </w:style>
  <w:style w:type="character" w:customStyle="1" w:styleId="TipsheetSubheadChar">
    <w:name w:val="TipsheetSubhead Char"/>
    <w:basedOn w:val="DefaultParagraphFont"/>
    <w:link w:val="TipsheetSubhead"/>
    <w:rsid w:val="00347B3B"/>
    <w:rPr>
      <w:rFonts w:ascii="Calibri" w:hAnsi="Calibri" w:cs="Tahoma"/>
      <w:b/>
      <w:color w:val="000080"/>
    </w:rPr>
  </w:style>
  <w:style w:type="character" w:customStyle="1" w:styleId="TipsheetTextChar">
    <w:name w:val="TipsheetText Char"/>
    <w:basedOn w:val="TipsheetSubheadChar"/>
    <w:link w:val="TipsheetText"/>
    <w:rsid w:val="00347B3B"/>
    <w:rPr>
      <w:rFonts w:ascii="Calibri" w:hAnsi="Calibri" w:cs="Tahoma"/>
      <w:b/>
      <w:color w:val="000080"/>
    </w:rPr>
  </w:style>
  <w:style w:type="character" w:customStyle="1" w:styleId="ExampledatasmChar">
    <w:name w:val="Example data sm Char"/>
    <w:basedOn w:val="DefaultParagraphFont"/>
    <w:link w:val="Exampledatasm"/>
    <w:rsid w:val="00347B3B"/>
    <w:rPr>
      <w:rFonts w:ascii="Lucida Handwriting" w:hAnsi="Lucida Handwriting" w:cs="Arial"/>
      <w:color w:val="333399"/>
      <w:sz w:val="18"/>
      <w:szCs w:val="24"/>
    </w:rPr>
  </w:style>
  <w:style w:type="character" w:customStyle="1" w:styleId="Heading1Char">
    <w:name w:val="Heading 1 Char"/>
    <w:basedOn w:val="DefaultParagraphFont"/>
    <w:link w:val="Heading1"/>
    <w:rsid w:val="00347B3B"/>
    <w:rPr>
      <w:rFonts w:ascii="Calibri" w:hAnsi="Calibri" w:cs="Arial"/>
      <w:b/>
      <w:bCs/>
      <w:kern w:val="32"/>
      <w:sz w:val="32"/>
      <w:szCs w:val="32"/>
    </w:rPr>
  </w:style>
  <w:style w:type="character" w:customStyle="1" w:styleId="Exampdatatinyunderlined">
    <w:name w:val="Examp data tiny underlined"/>
    <w:basedOn w:val="Exampledatatiny"/>
    <w:uiPriority w:val="1"/>
    <w:qFormat/>
    <w:rsid w:val="00347B3B"/>
    <w:rPr>
      <w:rFonts w:ascii="Lucida Handwriting" w:hAnsi="Lucida Handwriting"/>
      <w:color w:val="333399"/>
      <w:sz w:val="14"/>
      <w:u w:val="single"/>
    </w:rPr>
  </w:style>
  <w:style w:type="paragraph" w:customStyle="1" w:styleId="Headerlandscape">
    <w:name w:val="Header_landscape"/>
    <w:basedOn w:val="Header"/>
    <w:qFormat/>
    <w:rsid w:val="00347B3B"/>
    <w:pPr>
      <w:tabs>
        <w:tab w:val="clear" w:pos="4320"/>
        <w:tab w:val="clear" w:pos="8640"/>
        <w:tab w:val="right" w:pos="13680"/>
      </w:tabs>
    </w:pPr>
  </w:style>
  <w:style w:type="character" w:customStyle="1" w:styleId="BodyTextIndent2Char">
    <w:name w:val="Body Text Indent 2 Char"/>
    <w:basedOn w:val="DefaultParagraphFont"/>
    <w:link w:val="BodyTextIndent2"/>
    <w:rsid w:val="00347B3B"/>
    <w:rPr>
      <w:rFonts w:ascii="Palatino Linotype" w:eastAsia="Times" w:hAnsi="Palatino Linotype"/>
      <w:sz w:val="24"/>
      <w:szCs w:val="24"/>
    </w:rPr>
  </w:style>
  <w:style w:type="paragraph" w:customStyle="1" w:styleId="Heading2withoutpgbrk">
    <w:name w:val="Heading2_without_pg_brk"/>
    <w:basedOn w:val="Heading2"/>
    <w:qFormat/>
    <w:rsid w:val="00347B3B"/>
    <w:pPr>
      <w:pageBreakBefore w:val="0"/>
      <w:spacing w:before="1400"/>
    </w:pPr>
  </w:style>
  <w:style w:type="paragraph" w:customStyle="1" w:styleId="ToolTitlenoTOC">
    <w:name w:val="ToolTitle_no_TOC"/>
    <w:basedOn w:val="ToolTitle"/>
    <w:qFormat/>
    <w:rsid w:val="00347B3B"/>
  </w:style>
  <w:style w:type="character" w:customStyle="1" w:styleId="TipsheetTitleChar">
    <w:name w:val="TipsheetTitle Char"/>
    <w:basedOn w:val="DefaultParagraphFont"/>
    <w:link w:val="TipsheetTitle"/>
    <w:rsid w:val="00347B3B"/>
    <w:rPr>
      <w:rFonts w:ascii="Calibri" w:hAnsi="Calibri" w:cs="Tahoma"/>
      <w:b/>
      <w:bCs/>
      <w:color w:val="000080"/>
      <w:sz w:val="26"/>
    </w:rPr>
  </w:style>
  <w:style w:type="paragraph" w:customStyle="1" w:styleId="cellheadconservative">
    <w:name w:val="cellhead_conservative"/>
    <w:basedOn w:val="cellhead"/>
    <w:qFormat/>
    <w:rsid w:val="00C86864"/>
    <w:rPr>
      <w:b w:val="0"/>
      <w:sz w:val="20"/>
    </w:rPr>
  </w:style>
  <w:style w:type="paragraph" w:customStyle="1" w:styleId="Labelunderline">
    <w:name w:val="Label_underline"/>
    <w:basedOn w:val="Labels"/>
    <w:qFormat/>
    <w:rsid w:val="00347B3B"/>
    <w:pPr>
      <w:tabs>
        <w:tab w:val="right" w:leader="underscore" w:pos="12240"/>
      </w:tabs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8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7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0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12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96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llen\AppData\Roaming\Microsoft\Templates\GTO_manu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ED66D-24F5-4B2D-977B-32280F0A2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GTO_manual</Template>
  <TotalTime>0</TotalTime>
  <Pages>3</Pages>
  <Words>244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field of teen pregnancy prevention many efficacious prevention programs are available but adoption of these programs is slow or inconsistent at the community-level</vt:lpstr>
    </vt:vector>
  </TitlesOfParts>
  <Company>Centers for Disease Control and Prevention</Company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field of teen pregnancy prevention many efficacious prevention programs are available but adoption of these programs is slow or inconsistent at the community-level</dc:title>
  <dc:creator>Kellen</dc:creator>
  <cp:lastModifiedBy>House, Lawrence (Duane) (CDC/ONDIEH/NCCDPHP)</cp:lastModifiedBy>
  <cp:revision>2</cp:revision>
  <cp:lastPrinted>2007-04-23T16:17:00Z</cp:lastPrinted>
  <dcterms:created xsi:type="dcterms:W3CDTF">2016-07-12T14:07:00Z</dcterms:created>
  <dcterms:modified xsi:type="dcterms:W3CDTF">2016-07-12T14:07:00Z</dcterms:modified>
</cp:coreProperties>
</file>