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7A7D2" w14:textId="77777777" w:rsidR="00107276" w:rsidRPr="003632BF" w:rsidRDefault="00FF34A7" w:rsidP="003632BF">
      <w:pPr>
        <w:pStyle w:val="NoSpacing"/>
        <w:jc w:val="center"/>
        <w:rPr>
          <w:rFonts w:ascii="Arial" w:hAnsi="Arial" w:cs="Arial"/>
          <w:b/>
          <w:sz w:val="32"/>
          <w:szCs w:val="32"/>
        </w:rPr>
      </w:pPr>
      <w:r w:rsidRPr="00BC6485">
        <w:rPr>
          <w:rFonts w:ascii="Arial" w:hAnsi="Arial" w:cs="Arial"/>
          <w:b/>
          <w:sz w:val="32"/>
          <w:szCs w:val="32"/>
        </w:rPr>
        <w:t xml:space="preserve">Pediatric </w:t>
      </w:r>
      <w:r w:rsidR="00BE321D" w:rsidRPr="00BC6485">
        <w:rPr>
          <w:rFonts w:ascii="Arial" w:hAnsi="Arial" w:cs="Arial"/>
          <w:b/>
          <w:sz w:val="32"/>
          <w:szCs w:val="32"/>
        </w:rPr>
        <w:t xml:space="preserve">Ventilator-Associated </w:t>
      </w:r>
      <w:r w:rsidR="00ED0222" w:rsidRPr="00BC6485">
        <w:rPr>
          <w:rFonts w:ascii="Arial" w:hAnsi="Arial" w:cs="Arial"/>
          <w:b/>
          <w:sz w:val="32"/>
          <w:szCs w:val="32"/>
        </w:rPr>
        <w:t>Event</w:t>
      </w:r>
      <w:r w:rsidR="00BE321D" w:rsidRPr="00BC6485">
        <w:rPr>
          <w:rFonts w:ascii="Arial" w:hAnsi="Arial" w:cs="Arial"/>
          <w:b/>
          <w:sz w:val="32"/>
          <w:szCs w:val="32"/>
        </w:rPr>
        <w:t xml:space="preserve"> (</w:t>
      </w:r>
      <w:proofErr w:type="spellStart"/>
      <w:r w:rsidRPr="00BC6485">
        <w:rPr>
          <w:rFonts w:ascii="Arial" w:hAnsi="Arial" w:cs="Arial"/>
          <w:b/>
          <w:sz w:val="32"/>
          <w:szCs w:val="32"/>
        </w:rPr>
        <w:t>Ped</w:t>
      </w:r>
      <w:r w:rsidR="00BE321D" w:rsidRPr="00BC6485">
        <w:rPr>
          <w:rFonts w:ascii="Arial" w:hAnsi="Arial" w:cs="Arial"/>
          <w:b/>
          <w:sz w:val="32"/>
          <w:szCs w:val="32"/>
        </w:rPr>
        <w:t>V</w:t>
      </w:r>
      <w:r w:rsidRPr="00BC6485">
        <w:rPr>
          <w:rFonts w:ascii="Arial" w:hAnsi="Arial" w:cs="Arial"/>
          <w:b/>
          <w:sz w:val="32"/>
          <w:szCs w:val="32"/>
        </w:rPr>
        <w:t>A</w:t>
      </w:r>
      <w:r w:rsidR="00ED0222" w:rsidRPr="00BC6485">
        <w:rPr>
          <w:rFonts w:ascii="Arial" w:hAnsi="Arial" w:cs="Arial"/>
          <w:b/>
          <w:sz w:val="32"/>
          <w:szCs w:val="32"/>
        </w:rPr>
        <w:t>E</w:t>
      </w:r>
      <w:proofErr w:type="spellEnd"/>
      <w:r w:rsidR="00BE321D" w:rsidRPr="00BC6485">
        <w:rPr>
          <w:rFonts w:ascii="Arial" w:hAnsi="Arial" w:cs="Arial"/>
          <w:b/>
          <w:sz w:val="32"/>
          <w:szCs w:val="32"/>
        </w:rPr>
        <w:t>)</w:t>
      </w:r>
    </w:p>
    <w:tbl>
      <w:tblPr>
        <w:tblW w:w="1107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900"/>
        <w:gridCol w:w="540"/>
        <w:gridCol w:w="468"/>
        <w:gridCol w:w="1152"/>
        <w:gridCol w:w="1890"/>
        <w:gridCol w:w="963"/>
        <w:gridCol w:w="117"/>
        <w:gridCol w:w="3888"/>
      </w:tblGrid>
      <w:tr w:rsidR="005120DF" w14:paraId="4A2A5AFE" w14:textId="77777777" w:rsidTr="647E56EF">
        <w:trPr>
          <w:trHeight w:val="216"/>
        </w:trPr>
        <w:tc>
          <w:tcPr>
            <w:tcW w:w="2592" w:type="dxa"/>
            <w:gridSpan w:val="3"/>
            <w:tcBorders>
              <w:top w:val="nil"/>
              <w:left w:val="nil"/>
              <w:bottom w:val="single" w:sz="12" w:space="0" w:color="auto"/>
              <w:right w:val="nil"/>
            </w:tcBorders>
            <w:shd w:val="clear" w:color="auto" w:fill="auto"/>
            <w:vAlign w:val="bottom"/>
          </w:tcPr>
          <w:p w14:paraId="461DC8E7" w14:textId="77777777" w:rsidR="00F95E09" w:rsidRPr="00211F2E" w:rsidRDefault="00FF34A7" w:rsidP="008856A8">
            <w:pPr>
              <w:spacing w:after="0" w:line="240" w:lineRule="auto"/>
              <w:rPr>
                <w:rFonts w:ascii="Arial" w:hAnsi="Arial" w:cs="Arial"/>
                <w:sz w:val="20"/>
                <w:szCs w:val="20"/>
              </w:rPr>
            </w:pPr>
            <w:r w:rsidRPr="00211F2E">
              <w:rPr>
                <w:rFonts w:ascii="Arial" w:hAnsi="Arial" w:cs="Arial"/>
                <w:sz w:val="16"/>
                <w:szCs w:val="16"/>
              </w:rPr>
              <w:t>Page 1 of 4</w:t>
            </w:r>
          </w:p>
        </w:tc>
        <w:tc>
          <w:tcPr>
            <w:tcW w:w="8478" w:type="dxa"/>
            <w:gridSpan w:val="6"/>
            <w:tcBorders>
              <w:top w:val="nil"/>
              <w:left w:val="nil"/>
              <w:bottom w:val="single" w:sz="12" w:space="0" w:color="auto"/>
              <w:right w:val="nil"/>
            </w:tcBorders>
            <w:shd w:val="clear" w:color="auto" w:fill="auto"/>
            <w:vAlign w:val="bottom"/>
          </w:tcPr>
          <w:p w14:paraId="7FB126CC" w14:textId="77777777" w:rsidR="00F95E09" w:rsidRPr="00211F2E" w:rsidRDefault="00FF34A7" w:rsidP="008856A8">
            <w:pPr>
              <w:spacing w:after="0" w:line="240" w:lineRule="auto"/>
              <w:jc w:val="right"/>
              <w:rPr>
                <w:rFonts w:ascii="Arial" w:hAnsi="Arial" w:cs="Arial"/>
                <w:sz w:val="20"/>
                <w:szCs w:val="20"/>
              </w:rPr>
            </w:pPr>
            <w:r w:rsidRPr="00211F2E">
              <w:rPr>
                <w:rFonts w:ascii="Arial" w:hAnsi="Arial" w:cs="Arial"/>
                <w:sz w:val="16"/>
                <w:szCs w:val="16"/>
              </w:rPr>
              <w:t>*</w:t>
            </w:r>
            <w:proofErr w:type="gramStart"/>
            <w:r w:rsidRPr="00211F2E">
              <w:rPr>
                <w:rFonts w:ascii="Arial" w:hAnsi="Arial" w:cs="Arial"/>
                <w:sz w:val="16"/>
                <w:szCs w:val="16"/>
              </w:rPr>
              <w:t>required</w:t>
            </w:r>
            <w:proofErr w:type="gramEnd"/>
            <w:r w:rsidRPr="00211F2E">
              <w:rPr>
                <w:rFonts w:ascii="Arial" w:hAnsi="Arial" w:cs="Arial"/>
                <w:sz w:val="16"/>
                <w:szCs w:val="16"/>
              </w:rPr>
              <w:t xml:space="preserve"> for saving   **required for completion</w:t>
            </w:r>
          </w:p>
        </w:tc>
      </w:tr>
      <w:tr w:rsidR="005120DF" w14:paraId="1C055EC5" w14:textId="77777777" w:rsidTr="647E56EF">
        <w:tc>
          <w:tcPr>
            <w:tcW w:w="4212" w:type="dxa"/>
            <w:gridSpan w:val="5"/>
            <w:tcBorders>
              <w:top w:val="nil"/>
              <w:left w:val="single" w:sz="12" w:space="0" w:color="auto"/>
              <w:right w:val="nil"/>
            </w:tcBorders>
            <w:shd w:val="clear" w:color="auto" w:fill="auto"/>
          </w:tcPr>
          <w:p w14:paraId="55F197EA"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Facility ID:</w:t>
            </w:r>
          </w:p>
        </w:tc>
        <w:tc>
          <w:tcPr>
            <w:tcW w:w="6858" w:type="dxa"/>
            <w:gridSpan w:val="4"/>
            <w:tcBorders>
              <w:top w:val="nil"/>
              <w:left w:val="nil"/>
              <w:right w:val="single" w:sz="12" w:space="0" w:color="auto"/>
            </w:tcBorders>
            <w:shd w:val="clear" w:color="auto" w:fill="auto"/>
          </w:tcPr>
          <w:p w14:paraId="305DDD73"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Event #:</w:t>
            </w:r>
          </w:p>
        </w:tc>
      </w:tr>
      <w:tr w:rsidR="005120DF" w14:paraId="7F062517" w14:textId="77777777" w:rsidTr="647E56EF">
        <w:tc>
          <w:tcPr>
            <w:tcW w:w="4212" w:type="dxa"/>
            <w:gridSpan w:val="5"/>
            <w:tcBorders>
              <w:left w:val="single" w:sz="12" w:space="0" w:color="auto"/>
            </w:tcBorders>
            <w:shd w:val="clear" w:color="auto" w:fill="auto"/>
          </w:tcPr>
          <w:p w14:paraId="151164D1"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*Patient ID:</w:t>
            </w:r>
          </w:p>
        </w:tc>
        <w:tc>
          <w:tcPr>
            <w:tcW w:w="6858" w:type="dxa"/>
            <w:gridSpan w:val="4"/>
            <w:tcBorders>
              <w:right w:val="single" w:sz="12" w:space="0" w:color="auto"/>
            </w:tcBorders>
            <w:shd w:val="clear" w:color="auto" w:fill="auto"/>
          </w:tcPr>
          <w:p w14:paraId="575550B5"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Social Security #:</w:t>
            </w:r>
          </w:p>
        </w:tc>
      </w:tr>
      <w:tr w:rsidR="005120DF" w14:paraId="4B7C05DB" w14:textId="77777777" w:rsidTr="647E56EF">
        <w:tc>
          <w:tcPr>
            <w:tcW w:w="4212" w:type="dxa"/>
            <w:gridSpan w:val="5"/>
            <w:tcBorders>
              <w:left w:val="single" w:sz="12" w:space="0" w:color="auto"/>
            </w:tcBorders>
            <w:shd w:val="clear" w:color="auto" w:fill="auto"/>
          </w:tcPr>
          <w:p w14:paraId="29C9CE6E"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Secondary ID:</w:t>
            </w:r>
          </w:p>
        </w:tc>
        <w:tc>
          <w:tcPr>
            <w:tcW w:w="6858" w:type="dxa"/>
            <w:gridSpan w:val="4"/>
            <w:tcBorders>
              <w:right w:val="single" w:sz="12" w:space="0" w:color="auto"/>
            </w:tcBorders>
            <w:shd w:val="clear" w:color="auto" w:fill="auto"/>
          </w:tcPr>
          <w:p w14:paraId="3E011B2B"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Medicare #:</w:t>
            </w:r>
          </w:p>
        </w:tc>
      </w:tr>
      <w:tr w:rsidR="005120DF" w14:paraId="2A49C84E" w14:textId="77777777" w:rsidTr="647E56EF">
        <w:tc>
          <w:tcPr>
            <w:tcW w:w="4212" w:type="dxa"/>
            <w:gridSpan w:val="5"/>
            <w:tcBorders>
              <w:left w:val="single" w:sz="12" w:space="0" w:color="auto"/>
              <w:right w:val="nil"/>
            </w:tcBorders>
            <w:shd w:val="clear" w:color="auto" w:fill="auto"/>
          </w:tcPr>
          <w:p w14:paraId="6FF9761A"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Patient Name, Last:</w:t>
            </w:r>
          </w:p>
        </w:tc>
        <w:tc>
          <w:tcPr>
            <w:tcW w:w="2970" w:type="dxa"/>
            <w:gridSpan w:val="3"/>
            <w:tcBorders>
              <w:left w:val="nil"/>
              <w:right w:val="nil"/>
            </w:tcBorders>
            <w:shd w:val="clear" w:color="auto" w:fill="auto"/>
          </w:tcPr>
          <w:p w14:paraId="5034B197"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First:</w:t>
            </w:r>
          </w:p>
        </w:tc>
        <w:tc>
          <w:tcPr>
            <w:tcW w:w="3888" w:type="dxa"/>
            <w:tcBorders>
              <w:left w:val="nil"/>
              <w:right w:val="single" w:sz="12" w:space="0" w:color="auto"/>
            </w:tcBorders>
            <w:shd w:val="clear" w:color="auto" w:fill="auto"/>
          </w:tcPr>
          <w:p w14:paraId="108DC84C"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Middle:</w:t>
            </w:r>
          </w:p>
        </w:tc>
      </w:tr>
      <w:tr w:rsidR="005120DF" w14:paraId="63B3AFF8" w14:textId="77777777" w:rsidTr="647E56EF">
        <w:tc>
          <w:tcPr>
            <w:tcW w:w="4212" w:type="dxa"/>
            <w:gridSpan w:val="5"/>
            <w:tcBorders>
              <w:left w:val="single" w:sz="12" w:space="0" w:color="auto"/>
            </w:tcBorders>
            <w:shd w:val="clear" w:color="auto" w:fill="auto"/>
          </w:tcPr>
          <w:p w14:paraId="6B9610C1" w14:textId="2E289CBB" w:rsidR="00D01BB8" w:rsidRPr="00211F2E" w:rsidRDefault="00676BB2" w:rsidP="00211F2E">
            <w:pPr>
              <w:spacing w:after="0" w:line="240" w:lineRule="auto"/>
              <w:rPr>
                <w:rFonts w:ascii="Arial" w:hAnsi="Arial" w:cs="Arial"/>
                <w:sz w:val="20"/>
                <w:szCs w:val="20"/>
              </w:rPr>
            </w:pPr>
            <w:r>
              <w:rPr>
                <w:rFonts w:ascii="Arial" w:hAnsi="Arial" w:cs="Arial"/>
                <w:sz w:val="20"/>
                <w:szCs w:val="20"/>
              </w:rPr>
              <w:t>*Sex</w:t>
            </w:r>
            <w:r w:rsidR="0F5964CB" w:rsidRPr="611EA9C9">
              <w:rPr>
                <w:rFonts w:ascii="Arial" w:hAnsi="Arial" w:cs="Arial"/>
                <w:sz w:val="20"/>
                <w:szCs w:val="20"/>
              </w:rPr>
              <w:t xml:space="preserve">:    F    M    </w:t>
            </w:r>
          </w:p>
        </w:tc>
        <w:tc>
          <w:tcPr>
            <w:tcW w:w="6858" w:type="dxa"/>
            <w:gridSpan w:val="4"/>
            <w:tcBorders>
              <w:right w:val="single" w:sz="12" w:space="0" w:color="auto"/>
            </w:tcBorders>
            <w:shd w:val="clear" w:color="auto" w:fill="auto"/>
          </w:tcPr>
          <w:p w14:paraId="770DB3B2" w14:textId="77777777" w:rsidR="00D01BB8" w:rsidRPr="00211F2E" w:rsidRDefault="00FF34A7" w:rsidP="00211F2E">
            <w:pPr>
              <w:spacing w:after="0" w:line="240" w:lineRule="auto"/>
              <w:rPr>
                <w:rFonts w:ascii="Arial" w:hAnsi="Arial" w:cs="Arial"/>
                <w:sz w:val="20"/>
                <w:szCs w:val="20"/>
              </w:rPr>
            </w:pPr>
            <w:r w:rsidRPr="00211F2E">
              <w:rPr>
                <w:rFonts w:ascii="Arial" w:hAnsi="Arial" w:cs="Arial"/>
                <w:sz w:val="20"/>
                <w:szCs w:val="20"/>
              </w:rPr>
              <w:t>*Date of Birth:</w:t>
            </w:r>
          </w:p>
        </w:tc>
      </w:tr>
      <w:tr w:rsidR="006742FA" w14:paraId="5D8297FD" w14:textId="77777777" w:rsidTr="647E56EF">
        <w:tc>
          <w:tcPr>
            <w:tcW w:w="4212" w:type="dxa"/>
            <w:gridSpan w:val="5"/>
            <w:tcBorders>
              <w:left w:val="single" w:sz="12" w:space="0" w:color="auto"/>
            </w:tcBorders>
            <w:shd w:val="clear" w:color="auto" w:fill="auto"/>
          </w:tcPr>
          <w:p w14:paraId="22833624" w14:textId="022D5EFA" w:rsidR="007562A0" w:rsidRPr="000034AE" w:rsidRDefault="007562A0" w:rsidP="007562A0">
            <w:pPr>
              <w:spacing w:after="0"/>
              <w:rPr>
                <w:rFonts w:ascii="Arial" w:eastAsia="Times New Roman" w:hAnsi="Arial" w:cs="Arial"/>
                <w:color w:val="000000" w:themeColor="text1"/>
                <w:sz w:val="20"/>
                <w:szCs w:val="20"/>
              </w:rPr>
            </w:pPr>
            <w:r w:rsidRPr="647E56EF">
              <w:rPr>
                <w:rFonts w:ascii="Arial" w:eastAsia="Times New Roman" w:hAnsi="Arial" w:cs="Arial"/>
                <w:color w:val="000000" w:themeColor="text1"/>
                <w:sz w:val="20"/>
                <w:szCs w:val="20"/>
              </w:rPr>
              <w:t>Ethnicity:</w:t>
            </w:r>
            <w:r w:rsidR="0BD76706" w:rsidRPr="647E56EF">
              <w:rPr>
                <w:rFonts w:ascii="Arial" w:eastAsia="Times New Roman" w:hAnsi="Arial" w:cs="Arial"/>
                <w:color w:val="000000" w:themeColor="text1"/>
                <w:sz w:val="20"/>
                <w:szCs w:val="20"/>
              </w:rPr>
              <w:t xml:space="preserve"> (Specify)</w:t>
            </w:r>
          </w:p>
          <w:p w14:paraId="1EC0C026" w14:textId="77777777" w:rsidR="007562A0" w:rsidRPr="000034AE" w:rsidRDefault="007562A0" w:rsidP="007562A0">
            <w:pPr>
              <w:spacing w:after="0"/>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Hispanic or Latino</w:t>
            </w:r>
          </w:p>
          <w:p w14:paraId="639826B4" w14:textId="77777777" w:rsidR="007562A0" w:rsidRPr="000034AE" w:rsidRDefault="007562A0" w:rsidP="007562A0">
            <w:pPr>
              <w:spacing w:after="0"/>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Not Hispanic or Latino</w:t>
            </w:r>
          </w:p>
          <w:p w14:paraId="5F11AA5F" w14:textId="77777777" w:rsidR="007562A0" w:rsidRPr="000034AE" w:rsidRDefault="007562A0" w:rsidP="007562A0">
            <w:pPr>
              <w:spacing w:after="0"/>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Unknown</w:t>
            </w:r>
          </w:p>
          <w:p w14:paraId="74914E70" w14:textId="3354D4C1" w:rsidR="007562A0" w:rsidRPr="007562A0" w:rsidRDefault="007562A0" w:rsidP="007562A0">
            <w:pPr>
              <w:spacing w:after="0"/>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Declined to respond</w:t>
            </w:r>
          </w:p>
        </w:tc>
        <w:tc>
          <w:tcPr>
            <w:tcW w:w="6858" w:type="dxa"/>
            <w:gridSpan w:val="4"/>
            <w:tcBorders>
              <w:right w:val="single" w:sz="12" w:space="0" w:color="auto"/>
            </w:tcBorders>
            <w:shd w:val="clear" w:color="auto" w:fill="auto"/>
          </w:tcPr>
          <w:p w14:paraId="518A054D" w14:textId="77777777" w:rsidR="00607593" w:rsidRPr="000034AE" w:rsidRDefault="00607593" w:rsidP="00607593">
            <w:pPr>
              <w:spacing w:after="0" w:line="240" w:lineRule="auto"/>
              <w:rPr>
                <w:rFonts w:ascii="Arial" w:eastAsia="Times New Roman" w:hAnsi="Arial" w:cs="Arial"/>
                <w:sz w:val="20"/>
                <w:szCs w:val="20"/>
              </w:rPr>
            </w:pPr>
            <w:r w:rsidRPr="000034AE">
              <w:rPr>
                <w:rFonts w:ascii="Arial" w:eastAsia="Times New Roman" w:hAnsi="Arial" w:cs="Arial"/>
                <w:sz w:val="20"/>
                <w:szCs w:val="20"/>
              </w:rPr>
              <w:t>Race (Select all that apply):</w:t>
            </w:r>
          </w:p>
          <w:p w14:paraId="36FA2CF2" w14:textId="77777777" w:rsidR="00607593" w:rsidRPr="000034AE" w:rsidRDefault="00607593" w:rsidP="00607593">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American Indian or Alaska Native</w:t>
            </w:r>
          </w:p>
          <w:p w14:paraId="369B0ED1" w14:textId="77777777" w:rsidR="00607593" w:rsidRPr="000034AE" w:rsidRDefault="00607593" w:rsidP="00607593">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Asian</w:t>
            </w:r>
          </w:p>
          <w:p w14:paraId="759425AA" w14:textId="77777777" w:rsidR="00607593" w:rsidRPr="000034AE" w:rsidRDefault="00607593" w:rsidP="00607593">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Black or African American</w:t>
            </w:r>
          </w:p>
          <w:p w14:paraId="4F75DE5F" w14:textId="77777777" w:rsidR="00607593" w:rsidRPr="000034AE" w:rsidRDefault="00607593" w:rsidP="00607593">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Middle Eastern or North African</w:t>
            </w:r>
          </w:p>
          <w:p w14:paraId="77E0C6D6" w14:textId="77777777" w:rsidR="00607593" w:rsidRPr="000034AE" w:rsidRDefault="00607593" w:rsidP="00607593">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Native Hawaiian or Pacific Islander</w:t>
            </w:r>
          </w:p>
          <w:p w14:paraId="05390844" w14:textId="77777777" w:rsidR="00607593" w:rsidRPr="000034AE" w:rsidRDefault="00607593" w:rsidP="00607593">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White</w:t>
            </w:r>
          </w:p>
          <w:p w14:paraId="77FECA61" w14:textId="77777777" w:rsidR="00607593" w:rsidRPr="000034AE" w:rsidRDefault="00607593" w:rsidP="00607593">
            <w:pPr>
              <w:spacing w:after="0" w:line="240" w:lineRule="auto"/>
              <w:rPr>
                <w:rFonts w:ascii="Arial" w:eastAsia="Times New Roman" w:hAnsi="Arial" w:cs="Arial"/>
                <w:color w:val="000000" w:themeColor="text1"/>
                <w:sz w:val="20"/>
                <w:szCs w:val="20"/>
              </w:rPr>
            </w:pPr>
            <w:r w:rsidRPr="000034AE">
              <w:rPr>
                <w:rFonts w:ascii="Arial" w:eastAsia="Times New Roman" w:hAnsi="Arial" w:cs="Arial"/>
                <w:color w:val="000000" w:themeColor="text1"/>
                <w:sz w:val="20"/>
                <w:szCs w:val="20"/>
              </w:rPr>
              <w:t>Unknown</w:t>
            </w:r>
          </w:p>
          <w:p w14:paraId="057B1288" w14:textId="04A6D57E" w:rsidR="00607593" w:rsidRPr="2AD7C1FD" w:rsidRDefault="00607593" w:rsidP="00607593">
            <w:pPr>
              <w:spacing w:after="0" w:line="240" w:lineRule="auto"/>
              <w:rPr>
                <w:rFonts w:ascii="Arial" w:hAnsi="Arial" w:cs="Arial"/>
                <w:sz w:val="20"/>
                <w:szCs w:val="20"/>
              </w:rPr>
            </w:pPr>
            <w:r w:rsidRPr="000034AE">
              <w:rPr>
                <w:rFonts w:ascii="Arial" w:eastAsia="Times New Roman" w:hAnsi="Arial" w:cs="Arial"/>
                <w:color w:val="000000" w:themeColor="text1"/>
                <w:sz w:val="20"/>
                <w:szCs w:val="20"/>
              </w:rPr>
              <w:t>Declined to respond</w:t>
            </w:r>
          </w:p>
        </w:tc>
      </w:tr>
      <w:tr w:rsidR="611EA9C9" w14:paraId="3BCF22A0" w14:textId="77777777" w:rsidTr="647E56EF">
        <w:trPr>
          <w:trHeight w:val="300"/>
        </w:trPr>
        <w:tc>
          <w:tcPr>
            <w:tcW w:w="4212" w:type="dxa"/>
            <w:gridSpan w:val="5"/>
            <w:tcBorders>
              <w:left w:val="single" w:sz="12" w:space="0" w:color="auto"/>
            </w:tcBorders>
            <w:shd w:val="clear" w:color="auto" w:fill="auto"/>
          </w:tcPr>
          <w:p w14:paraId="4C6A70A7" w14:textId="33C84DA6" w:rsidR="1FD3B8B3" w:rsidRDefault="1FD3B8B3" w:rsidP="611EA9C9">
            <w:pPr>
              <w:spacing w:line="240" w:lineRule="auto"/>
              <w:rPr>
                <w:rFonts w:ascii="Arial" w:hAnsi="Arial" w:cs="Arial"/>
                <w:sz w:val="20"/>
                <w:szCs w:val="20"/>
              </w:rPr>
            </w:pPr>
            <w:r w:rsidRPr="647E56EF">
              <w:rPr>
                <w:rFonts w:ascii="Arial" w:hAnsi="Arial" w:cs="Arial"/>
                <w:sz w:val="20"/>
                <w:szCs w:val="20"/>
              </w:rPr>
              <w:t>Language: (S</w:t>
            </w:r>
            <w:r w:rsidR="7729D705" w:rsidRPr="647E56EF">
              <w:rPr>
                <w:rFonts w:ascii="Arial" w:hAnsi="Arial" w:cs="Arial"/>
                <w:sz w:val="20"/>
                <w:szCs w:val="20"/>
              </w:rPr>
              <w:t>pecify</w:t>
            </w:r>
            <w:r w:rsidRPr="647E56EF">
              <w:rPr>
                <w:rFonts w:ascii="Arial" w:hAnsi="Arial" w:cs="Arial"/>
                <w:sz w:val="20"/>
                <w:szCs w:val="20"/>
              </w:rPr>
              <w:t>)</w:t>
            </w:r>
          </w:p>
        </w:tc>
        <w:tc>
          <w:tcPr>
            <w:tcW w:w="6858" w:type="dxa"/>
            <w:gridSpan w:val="4"/>
            <w:tcBorders>
              <w:right w:val="single" w:sz="12" w:space="0" w:color="auto"/>
            </w:tcBorders>
            <w:shd w:val="clear" w:color="auto" w:fill="auto"/>
          </w:tcPr>
          <w:p w14:paraId="416F245F" w14:textId="67019AC8" w:rsidR="1FD3B8B3" w:rsidRDefault="1FD3B8B3" w:rsidP="611EA9C9">
            <w:pPr>
              <w:spacing w:line="240" w:lineRule="auto"/>
              <w:rPr>
                <w:rFonts w:ascii="Arial" w:hAnsi="Arial" w:cs="Arial"/>
                <w:sz w:val="20"/>
                <w:szCs w:val="20"/>
              </w:rPr>
            </w:pPr>
            <w:r w:rsidRPr="611EA9C9">
              <w:rPr>
                <w:rFonts w:ascii="Arial" w:hAnsi="Arial" w:cs="Arial"/>
                <w:sz w:val="20"/>
                <w:szCs w:val="20"/>
              </w:rPr>
              <w:t xml:space="preserve">Interpreter needed:    </w:t>
            </w:r>
            <w:proofErr w:type="gramStart"/>
            <w:r w:rsidRPr="611EA9C9">
              <w:rPr>
                <w:rFonts w:ascii="Arial" w:hAnsi="Arial" w:cs="Arial"/>
                <w:sz w:val="20"/>
                <w:szCs w:val="20"/>
              </w:rPr>
              <w:t>Yes</w:t>
            </w:r>
            <w:proofErr w:type="gramEnd"/>
            <w:r w:rsidRPr="611EA9C9">
              <w:rPr>
                <w:rFonts w:ascii="Arial" w:hAnsi="Arial" w:cs="Arial"/>
                <w:sz w:val="20"/>
                <w:szCs w:val="20"/>
              </w:rPr>
              <w:t xml:space="preserve">    </w:t>
            </w:r>
            <w:r w:rsidR="0053522F" w:rsidRPr="0053522F">
              <w:rPr>
                <w:rFonts w:ascii="Arial" w:hAnsi="Arial" w:cs="Arial"/>
                <w:sz w:val="20"/>
                <w:szCs w:val="20"/>
              </w:rPr>
              <w:t>No Declined to Respond Unknown</w:t>
            </w:r>
          </w:p>
        </w:tc>
      </w:tr>
      <w:tr w:rsidR="006267AB" w14:paraId="1B409943" w14:textId="77777777" w:rsidTr="647E56EF">
        <w:tc>
          <w:tcPr>
            <w:tcW w:w="4212" w:type="dxa"/>
            <w:gridSpan w:val="5"/>
            <w:tcBorders>
              <w:top w:val="single" w:sz="12" w:space="0" w:color="auto"/>
              <w:left w:val="single" w:sz="12" w:space="0" w:color="auto"/>
            </w:tcBorders>
            <w:shd w:val="clear" w:color="auto" w:fill="auto"/>
          </w:tcPr>
          <w:p w14:paraId="45A30FC9" w14:textId="77777777" w:rsidR="006267AB" w:rsidRPr="00BC6485" w:rsidRDefault="006267AB" w:rsidP="006267AB">
            <w:pPr>
              <w:spacing w:after="0" w:line="240" w:lineRule="auto"/>
              <w:rPr>
                <w:rFonts w:ascii="Arial" w:hAnsi="Arial" w:cs="Arial"/>
                <w:sz w:val="20"/>
                <w:szCs w:val="20"/>
              </w:rPr>
            </w:pPr>
            <w:r w:rsidRPr="00BC6485">
              <w:rPr>
                <w:rFonts w:ascii="Arial" w:hAnsi="Arial" w:cs="Arial"/>
                <w:sz w:val="20"/>
                <w:szCs w:val="20"/>
              </w:rPr>
              <w:t xml:space="preserve">*Event Type: </w:t>
            </w:r>
            <w:proofErr w:type="spellStart"/>
            <w:r w:rsidRPr="00BC6485">
              <w:rPr>
                <w:rFonts w:ascii="Arial" w:hAnsi="Arial" w:cs="Arial"/>
                <w:sz w:val="20"/>
                <w:szCs w:val="20"/>
              </w:rPr>
              <w:t>PedVAE</w:t>
            </w:r>
            <w:proofErr w:type="spellEnd"/>
          </w:p>
        </w:tc>
        <w:tc>
          <w:tcPr>
            <w:tcW w:w="6858" w:type="dxa"/>
            <w:gridSpan w:val="4"/>
            <w:tcBorders>
              <w:top w:val="single" w:sz="12" w:space="0" w:color="auto"/>
              <w:right w:val="single" w:sz="12" w:space="0" w:color="auto"/>
            </w:tcBorders>
            <w:shd w:val="clear" w:color="auto" w:fill="auto"/>
          </w:tcPr>
          <w:p w14:paraId="1BA16F89" w14:textId="77777777" w:rsidR="006267AB" w:rsidRPr="00211F2E" w:rsidRDefault="006267AB" w:rsidP="006267AB">
            <w:pPr>
              <w:spacing w:after="0" w:line="240" w:lineRule="auto"/>
              <w:rPr>
                <w:rFonts w:ascii="Arial" w:hAnsi="Arial" w:cs="Arial"/>
                <w:sz w:val="20"/>
                <w:szCs w:val="20"/>
              </w:rPr>
            </w:pPr>
            <w:r w:rsidRPr="00211F2E">
              <w:rPr>
                <w:rFonts w:ascii="Arial" w:hAnsi="Arial" w:cs="Arial"/>
                <w:sz w:val="20"/>
                <w:szCs w:val="20"/>
              </w:rPr>
              <w:t>*Date of Event:</w:t>
            </w:r>
          </w:p>
        </w:tc>
      </w:tr>
      <w:tr w:rsidR="006267AB" w14:paraId="645048A3" w14:textId="77777777" w:rsidTr="647E56EF">
        <w:tc>
          <w:tcPr>
            <w:tcW w:w="4212" w:type="dxa"/>
            <w:gridSpan w:val="5"/>
            <w:tcBorders>
              <w:top w:val="single" w:sz="12" w:space="0" w:color="auto"/>
              <w:left w:val="single" w:sz="12" w:space="0" w:color="auto"/>
            </w:tcBorders>
            <w:shd w:val="clear" w:color="auto" w:fill="auto"/>
          </w:tcPr>
          <w:p w14:paraId="1844658D" w14:textId="77777777" w:rsidR="006267AB" w:rsidRPr="00BC6485" w:rsidRDefault="006267AB" w:rsidP="006267AB">
            <w:pPr>
              <w:spacing w:after="0" w:line="240" w:lineRule="auto"/>
              <w:rPr>
                <w:rFonts w:ascii="Arial" w:hAnsi="Arial" w:cs="Arial"/>
                <w:sz w:val="20"/>
                <w:szCs w:val="20"/>
              </w:rPr>
            </w:pPr>
            <w:r w:rsidRPr="00BC6485">
              <w:rPr>
                <w:rFonts w:ascii="Arial" w:hAnsi="Arial" w:cs="Arial"/>
                <w:sz w:val="20"/>
                <w:szCs w:val="20"/>
              </w:rPr>
              <w:t xml:space="preserve">Post-procedure </w:t>
            </w:r>
            <w:proofErr w:type="spellStart"/>
            <w:r w:rsidRPr="00BC6485">
              <w:rPr>
                <w:rFonts w:ascii="Arial" w:hAnsi="Arial" w:cs="Arial"/>
                <w:sz w:val="20"/>
                <w:szCs w:val="20"/>
              </w:rPr>
              <w:t>PedVAE</w:t>
            </w:r>
            <w:proofErr w:type="spellEnd"/>
            <w:r w:rsidRPr="00BC6485">
              <w:rPr>
                <w:rFonts w:ascii="Arial" w:hAnsi="Arial" w:cs="Arial"/>
                <w:sz w:val="20"/>
                <w:szCs w:val="20"/>
              </w:rPr>
              <w:t>:   Yes      No</w:t>
            </w:r>
          </w:p>
        </w:tc>
        <w:tc>
          <w:tcPr>
            <w:tcW w:w="6858" w:type="dxa"/>
            <w:gridSpan w:val="4"/>
            <w:tcBorders>
              <w:top w:val="single" w:sz="12" w:space="0" w:color="auto"/>
              <w:right w:val="single" w:sz="12" w:space="0" w:color="auto"/>
            </w:tcBorders>
            <w:shd w:val="clear" w:color="auto" w:fill="auto"/>
          </w:tcPr>
          <w:p w14:paraId="12F88D45" w14:textId="77777777" w:rsidR="006267AB" w:rsidRPr="00211F2E" w:rsidRDefault="006267AB" w:rsidP="006267AB">
            <w:pPr>
              <w:spacing w:after="0" w:line="240" w:lineRule="auto"/>
              <w:rPr>
                <w:rFonts w:ascii="Arial" w:hAnsi="Arial" w:cs="Arial"/>
                <w:sz w:val="20"/>
                <w:szCs w:val="20"/>
              </w:rPr>
            </w:pPr>
            <w:r>
              <w:rPr>
                <w:rFonts w:ascii="Arial" w:hAnsi="Arial" w:cs="Arial"/>
                <w:sz w:val="20"/>
                <w:szCs w:val="20"/>
              </w:rPr>
              <w:t>Date of Procedure:</w:t>
            </w:r>
          </w:p>
        </w:tc>
      </w:tr>
      <w:tr w:rsidR="006267AB" w14:paraId="1059732E" w14:textId="77777777" w:rsidTr="647E56EF">
        <w:tc>
          <w:tcPr>
            <w:tcW w:w="4212" w:type="dxa"/>
            <w:gridSpan w:val="5"/>
            <w:tcBorders>
              <w:top w:val="single" w:sz="12" w:space="0" w:color="auto"/>
              <w:left w:val="single" w:sz="12" w:space="0" w:color="auto"/>
            </w:tcBorders>
            <w:shd w:val="clear" w:color="auto" w:fill="auto"/>
          </w:tcPr>
          <w:p w14:paraId="76FF745F" w14:textId="77777777" w:rsidR="006267AB" w:rsidRDefault="006267AB" w:rsidP="006267AB">
            <w:pPr>
              <w:spacing w:after="0" w:line="240" w:lineRule="auto"/>
              <w:rPr>
                <w:rFonts w:ascii="Arial" w:hAnsi="Arial" w:cs="Arial"/>
                <w:sz w:val="20"/>
                <w:szCs w:val="20"/>
              </w:rPr>
            </w:pPr>
            <w:r>
              <w:rPr>
                <w:rFonts w:ascii="Arial" w:hAnsi="Arial" w:cs="Arial"/>
                <w:sz w:val="20"/>
                <w:szCs w:val="20"/>
              </w:rPr>
              <w:t>NHSN Procedure Code:</w:t>
            </w:r>
          </w:p>
        </w:tc>
        <w:tc>
          <w:tcPr>
            <w:tcW w:w="6858" w:type="dxa"/>
            <w:gridSpan w:val="4"/>
            <w:tcBorders>
              <w:top w:val="single" w:sz="12" w:space="0" w:color="auto"/>
              <w:right w:val="single" w:sz="12" w:space="0" w:color="auto"/>
            </w:tcBorders>
            <w:shd w:val="clear" w:color="auto" w:fill="auto"/>
          </w:tcPr>
          <w:p w14:paraId="41205493" w14:textId="77777777" w:rsidR="006267AB" w:rsidRPr="00211F2E" w:rsidRDefault="006267AB" w:rsidP="006267AB">
            <w:pPr>
              <w:spacing w:after="0" w:line="240" w:lineRule="auto"/>
              <w:rPr>
                <w:rFonts w:ascii="Arial" w:hAnsi="Arial" w:cs="Arial"/>
                <w:sz w:val="20"/>
                <w:szCs w:val="20"/>
              </w:rPr>
            </w:pPr>
            <w:r>
              <w:rPr>
                <w:rFonts w:ascii="Arial" w:hAnsi="Arial" w:cs="Arial"/>
                <w:sz w:val="20"/>
                <w:szCs w:val="20"/>
              </w:rPr>
              <w:t>ICD-10-PCS or CPT Procedure Code:</w:t>
            </w:r>
          </w:p>
        </w:tc>
      </w:tr>
      <w:tr w:rsidR="006267AB" w14:paraId="0A2EC038" w14:textId="77777777" w:rsidTr="647E56EF">
        <w:tc>
          <w:tcPr>
            <w:tcW w:w="11070" w:type="dxa"/>
            <w:gridSpan w:val="9"/>
            <w:tcBorders>
              <w:left w:val="single" w:sz="12" w:space="0" w:color="auto"/>
              <w:bottom w:val="nil"/>
              <w:right w:val="single" w:sz="12" w:space="0" w:color="auto"/>
            </w:tcBorders>
            <w:shd w:val="clear" w:color="auto" w:fill="auto"/>
            <w:vAlign w:val="bottom"/>
          </w:tcPr>
          <w:p w14:paraId="52A47524" w14:textId="77777777" w:rsidR="006267AB" w:rsidRPr="00211F2E" w:rsidRDefault="006267AB" w:rsidP="006267AB">
            <w:pPr>
              <w:spacing w:after="0" w:line="240" w:lineRule="auto"/>
              <w:rPr>
                <w:rFonts w:ascii="Arial" w:hAnsi="Arial" w:cs="Arial"/>
                <w:sz w:val="20"/>
                <w:szCs w:val="20"/>
              </w:rPr>
            </w:pPr>
            <w:r w:rsidRPr="00211F2E">
              <w:rPr>
                <w:rFonts w:ascii="Arial" w:hAnsi="Arial" w:cs="Arial"/>
                <w:sz w:val="20"/>
                <w:szCs w:val="20"/>
              </w:rPr>
              <w:t>*MDRO Infection Surveillance:</w:t>
            </w:r>
          </w:p>
        </w:tc>
      </w:tr>
      <w:tr w:rsidR="006267AB" w14:paraId="58A862F2" w14:textId="77777777" w:rsidTr="647E56EF">
        <w:trPr>
          <w:trHeight w:val="288"/>
        </w:trPr>
        <w:tc>
          <w:tcPr>
            <w:tcW w:w="11070" w:type="dxa"/>
            <w:gridSpan w:val="9"/>
            <w:tcBorders>
              <w:top w:val="nil"/>
              <w:left w:val="single" w:sz="12" w:space="0" w:color="auto"/>
              <w:bottom w:val="nil"/>
              <w:right w:val="single" w:sz="12" w:space="0" w:color="auto"/>
            </w:tcBorders>
            <w:shd w:val="clear" w:color="auto" w:fill="auto"/>
          </w:tcPr>
          <w:p w14:paraId="3E90EB87" w14:textId="77777777" w:rsidR="006267AB" w:rsidRPr="00211F2E" w:rsidRDefault="006267AB" w:rsidP="006267AB">
            <w:pPr>
              <w:spacing w:after="0" w:line="240" w:lineRule="auto"/>
              <w:ind w:left="342"/>
              <w:rPr>
                <w:rFonts w:ascii="Arial" w:hAnsi="Arial" w:cs="Arial"/>
                <w:sz w:val="20"/>
                <w:szCs w:val="20"/>
              </w:rPr>
            </w:pPr>
            <w:r w:rsidRPr="00211F2E">
              <w:rPr>
                <w:rFonts w:ascii="Arial" w:hAnsi="Arial" w:cs="Arial"/>
                <w:sz w:val="30"/>
                <w:szCs w:val="30"/>
              </w:rPr>
              <w:t xml:space="preserve">□ </w:t>
            </w:r>
            <w:r w:rsidRPr="00211F2E">
              <w:rPr>
                <w:rFonts w:ascii="Arial" w:hAnsi="Arial" w:cs="Arial"/>
                <w:sz w:val="20"/>
                <w:szCs w:val="20"/>
              </w:rPr>
              <w:t>Yes, this infection’s pathogen &amp; location are in-plan for Infection Surveillance in the MDRO/CDI Module</w:t>
            </w:r>
          </w:p>
        </w:tc>
      </w:tr>
      <w:tr w:rsidR="006267AB" w14:paraId="5519E807" w14:textId="77777777" w:rsidTr="647E56EF">
        <w:trPr>
          <w:trHeight w:val="297"/>
        </w:trPr>
        <w:tc>
          <w:tcPr>
            <w:tcW w:w="11070" w:type="dxa"/>
            <w:gridSpan w:val="9"/>
            <w:tcBorders>
              <w:top w:val="nil"/>
              <w:left w:val="single" w:sz="12" w:space="0" w:color="auto"/>
              <w:right w:val="single" w:sz="12" w:space="0" w:color="auto"/>
            </w:tcBorders>
            <w:shd w:val="clear" w:color="auto" w:fill="auto"/>
          </w:tcPr>
          <w:p w14:paraId="4EE8D400" w14:textId="77777777" w:rsidR="006267AB" w:rsidRPr="00211F2E" w:rsidRDefault="006267AB" w:rsidP="006267AB">
            <w:pPr>
              <w:spacing w:after="0" w:line="240" w:lineRule="auto"/>
              <w:ind w:left="342"/>
              <w:rPr>
                <w:rFonts w:ascii="Arial" w:hAnsi="Arial" w:cs="Arial"/>
                <w:sz w:val="20"/>
                <w:szCs w:val="20"/>
              </w:rPr>
            </w:pPr>
            <w:r w:rsidRPr="00211F2E">
              <w:rPr>
                <w:rFonts w:ascii="Arial" w:hAnsi="Arial" w:cs="Arial"/>
                <w:sz w:val="30"/>
                <w:szCs w:val="30"/>
              </w:rPr>
              <w:t xml:space="preserve">□ </w:t>
            </w:r>
            <w:r w:rsidRPr="00211F2E">
              <w:rPr>
                <w:rFonts w:ascii="Arial" w:hAnsi="Arial" w:cs="Arial"/>
                <w:sz w:val="20"/>
                <w:szCs w:val="20"/>
              </w:rPr>
              <w:t xml:space="preserve">No, this infection’s pathogen &amp; location are </w:t>
            </w:r>
            <w:r w:rsidRPr="00211F2E">
              <w:rPr>
                <w:rFonts w:ascii="Arial" w:hAnsi="Arial" w:cs="Arial"/>
                <w:b/>
                <w:sz w:val="20"/>
                <w:szCs w:val="20"/>
              </w:rPr>
              <w:t>not</w:t>
            </w:r>
            <w:r w:rsidRPr="00211F2E">
              <w:rPr>
                <w:rFonts w:ascii="Arial" w:hAnsi="Arial" w:cs="Arial"/>
                <w:sz w:val="20"/>
                <w:szCs w:val="20"/>
              </w:rPr>
              <w:t xml:space="preserve"> in-plan for Infection Surveillance in the MDRO/CDI Module</w:t>
            </w:r>
          </w:p>
        </w:tc>
      </w:tr>
      <w:tr w:rsidR="006267AB" w14:paraId="61BE2460" w14:textId="77777777" w:rsidTr="647E56EF">
        <w:tc>
          <w:tcPr>
            <w:tcW w:w="4212" w:type="dxa"/>
            <w:gridSpan w:val="5"/>
            <w:tcBorders>
              <w:left w:val="single" w:sz="12" w:space="0" w:color="auto"/>
            </w:tcBorders>
            <w:shd w:val="clear" w:color="auto" w:fill="auto"/>
          </w:tcPr>
          <w:p w14:paraId="5DE74130" w14:textId="77777777" w:rsidR="006267AB" w:rsidRPr="00211F2E" w:rsidRDefault="006267AB" w:rsidP="006267AB">
            <w:pPr>
              <w:spacing w:after="0" w:line="240" w:lineRule="auto"/>
              <w:rPr>
                <w:rFonts w:ascii="Arial" w:hAnsi="Arial" w:cs="Arial"/>
                <w:sz w:val="20"/>
                <w:szCs w:val="20"/>
              </w:rPr>
            </w:pPr>
            <w:r w:rsidRPr="00211F2E">
              <w:rPr>
                <w:rFonts w:ascii="Arial" w:hAnsi="Arial" w:cs="Arial"/>
                <w:sz w:val="20"/>
                <w:szCs w:val="20"/>
              </w:rPr>
              <w:t>*Date Admitted to Facility:</w:t>
            </w:r>
          </w:p>
        </w:tc>
        <w:tc>
          <w:tcPr>
            <w:tcW w:w="6858" w:type="dxa"/>
            <w:gridSpan w:val="4"/>
            <w:tcBorders>
              <w:right w:val="single" w:sz="12" w:space="0" w:color="auto"/>
            </w:tcBorders>
            <w:shd w:val="clear" w:color="auto" w:fill="auto"/>
          </w:tcPr>
          <w:p w14:paraId="0BBCB6D1" w14:textId="77777777" w:rsidR="006267AB" w:rsidRPr="00211F2E" w:rsidRDefault="006267AB" w:rsidP="006267AB">
            <w:pPr>
              <w:spacing w:after="0" w:line="240" w:lineRule="auto"/>
              <w:rPr>
                <w:rFonts w:ascii="Arial" w:hAnsi="Arial" w:cs="Arial"/>
                <w:sz w:val="20"/>
                <w:szCs w:val="20"/>
              </w:rPr>
            </w:pPr>
            <w:r w:rsidRPr="00211F2E">
              <w:rPr>
                <w:rFonts w:ascii="Arial" w:hAnsi="Arial" w:cs="Arial"/>
                <w:sz w:val="20"/>
                <w:szCs w:val="20"/>
              </w:rPr>
              <w:t>*Location:</w:t>
            </w:r>
          </w:p>
        </w:tc>
      </w:tr>
      <w:tr w:rsidR="006267AB" w14:paraId="7751773F" w14:textId="77777777" w:rsidTr="647E56EF">
        <w:trPr>
          <w:trHeight w:val="288"/>
        </w:trPr>
        <w:tc>
          <w:tcPr>
            <w:tcW w:w="6102" w:type="dxa"/>
            <w:gridSpan w:val="6"/>
            <w:tcBorders>
              <w:left w:val="single" w:sz="12" w:space="0" w:color="auto"/>
              <w:bottom w:val="single" w:sz="8" w:space="0" w:color="auto"/>
              <w:right w:val="nil"/>
            </w:tcBorders>
            <w:shd w:val="clear" w:color="auto" w:fill="A6A6A6" w:themeFill="background1" w:themeFillShade="A6"/>
            <w:vAlign w:val="center"/>
          </w:tcPr>
          <w:p w14:paraId="56865668" w14:textId="77777777" w:rsidR="006267AB" w:rsidRPr="00F13919" w:rsidRDefault="006267AB" w:rsidP="006267AB">
            <w:pPr>
              <w:spacing w:after="0" w:line="240" w:lineRule="auto"/>
              <w:rPr>
                <w:rFonts w:ascii="Arial" w:hAnsi="Arial" w:cs="Arial"/>
                <w:b/>
                <w:sz w:val="20"/>
                <w:szCs w:val="20"/>
              </w:rPr>
            </w:pPr>
            <w:r w:rsidRPr="00F13919">
              <w:rPr>
                <w:rFonts w:ascii="Arial" w:hAnsi="Arial" w:cs="Arial"/>
                <w:b/>
                <w:sz w:val="20"/>
                <w:szCs w:val="20"/>
              </w:rPr>
              <w:t>Risk Factors</w:t>
            </w:r>
          </w:p>
        </w:tc>
        <w:tc>
          <w:tcPr>
            <w:tcW w:w="4968" w:type="dxa"/>
            <w:gridSpan w:val="3"/>
            <w:tcBorders>
              <w:left w:val="nil"/>
              <w:bottom w:val="single" w:sz="8" w:space="0" w:color="auto"/>
              <w:right w:val="single" w:sz="12" w:space="0" w:color="auto"/>
            </w:tcBorders>
            <w:shd w:val="clear" w:color="auto" w:fill="A6A6A6" w:themeFill="background1" w:themeFillShade="A6"/>
            <w:vAlign w:val="center"/>
          </w:tcPr>
          <w:p w14:paraId="7AADC452" w14:textId="77777777" w:rsidR="006267AB" w:rsidRPr="00BC6485" w:rsidRDefault="006267AB" w:rsidP="006267AB">
            <w:pPr>
              <w:spacing w:after="0" w:line="240" w:lineRule="auto"/>
              <w:rPr>
                <w:rFonts w:ascii="Arial" w:hAnsi="Arial" w:cs="Arial"/>
                <w:sz w:val="20"/>
                <w:szCs w:val="20"/>
              </w:rPr>
            </w:pPr>
          </w:p>
        </w:tc>
      </w:tr>
      <w:tr w:rsidR="006267AB" w14:paraId="5B023912" w14:textId="77777777" w:rsidTr="647E56EF">
        <w:trPr>
          <w:trHeight w:val="288"/>
        </w:trPr>
        <w:tc>
          <w:tcPr>
            <w:tcW w:w="6102" w:type="dxa"/>
            <w:gridSpan w:val="6"/>
            <w:tcBorders>
              <w:left w:val="single" w:sz="12" w:space="0" w:color="auto"/>
              <w:bottom w:val="single" w:sz="8" w:space="0" w:color="auto"/>
              <w:right w:val="nil"/>
            </w:tcBorders>
            <w:shd w:val="clear" w:color="auto" w:fill="auto"/>
            <w:vAlign w:val="center"/>
          </w:tcPr>
          <w:p w14:paraId="0B5896AA" w14:textId="77777777" w:rsidR="006267AB" w:rsidRPr="00BC6485" w:rsidRDefault="006267AB" w:rsidP="006267AB">
            <w:pPr>
              <w:spacing w:after="0" w:line="240" w:lineRule="auto"/>
              <w:rPr>
                <w:rFonts w:ascii="Arial" w:hAnsi="Arial" w:cs="Arial"/>
                <w:sz w:val="20"/>
                <w:szCs w:val="20"/>
              </w:rPr>
            </w:pPr>
            <w:r w:rsidRPr="00BC6485">
              <w:rPr>
                <w:rFonts w:ascii="Arial" w:hAnsi="Arial" w:cs="Arial"/>
                <w:sz w:val="20"/>
                <w:szCs w:val="20"/>
              </w:rPr>
              <w:t>* Location of Mechanical Ventilation Initiation: ______________</w:t>
            </w:r>
          </w:p>
        </w:tc>
        <w:tc>
          <w:tcPr>
            <w:tcW w:w="4968" w:type="dxa"/>
            <w:gridSpan w:val="3"/>
            <w:tcBorders>
              <w:left w:val="nil"/>
              <w:bottom w:val="single" w:sz="8" w:space="0" w:color="auto"/>
              <w:right w:val="single" w:sz="12" w:space="0" w:color="auto"/>
            </w:tcBorders>
            <w:shd w:val="clear" w:color="auto" w:fill="auto"/>
            <w:vAlign w:val="center"/>
          </w:tcPr>
          <w:p w14:paraId="6098A516" w14:textId="77777777" w:rsidR="006267AB" w:rsidRPr="00E7581D" w:rsidRDefault="006267AB" w:rsidP="006267AB">
            <w:pPr>
              <w:spacing w:after="0" w:line="240" w:lineRule="auto"/>
              <w:rPr>
                <w:rFonts w:ascii="Arial" w:hAnsi="Arial" w:cs="Arial"/>
                <w:color w:val="FF0000"/>
                <w:sz w:val="20"/>
                <w:szCs w:val="20"/>
                <w:highlight w:val="yellow"/>
              </w:rPr>
            </w:pPr>
            <w:r w:rsidRPr="00BC6485">
              <w:rPr>
                <w:rFonts w:ascii="Arial" w:hAnsi="Arial" w:cs="Arial"/>
                <w:sz w:val="20"/>
                <w:szCs w:val="20"/>
              </w:rPr>
              <w:t xml:space="preserve">*Date Initiated: __ /__ /_____  </w:t>
            </w:r>
          </w:p>
        </w:tc>
      </w:tr>
      <w:tr w:rsidR="006267AB" w14:paraId="62F1C325" w14:textId="77777777" w:rsidTr="647E56EF">
        <w:trPr>
          <w:trHeight w:val="288"/>
        </w:trPr>
        <w:tc>
          <w:tcPr>
            <w:tcW w:w="11070" w:type="dxa"/>
            <w:gridSpan w:val="9"/>
            <w:tcBorders>
              <w:left w:val="single" w:sz="12" w:space="0" w:color="auto"/>
              <w:bottom w:val="single" w:sz="8" w:space="0" w:color="auto"/>
              <w:right w:val="single" w:sz="12" w:space="0" w:color="auto"/>
            </w:tcBorders>
            <w:shd w:val="clear" w:color="auto" w:fill="auto"/>
            <w:vAlign w:val="center"/>
          </w:tcPr>
          <w:p w14:paraId="7F545FF2" w14:textId="77777777" w:rsidR="006267AB" w:rsidRPr="00CB13FB" w:rsidRDefault="006267AB" w:rsidP="006267AB">
            <w:pPr>
              <w:spacing w:after="0" w:line="240" w:lineRule="auto"/>
              <w:rPr>
                <w:rFonts w:ascii="Arial" w:hAnsi="Arial" w:cs="Arial"/>
                <w:sz w:val="20"/>
                <w:szCs w:val="20"/>
                <w:highlight w:val="yellow"/>
              </w:rPr>
            </w:pPr>
            <w:r w:rsidRPr="00BE3004">
              <w:rPr>
                <w:rFonts w:ascii="Arial" w:hAnsi="Arial" w:cs="Arial"/>
                <w:sz w:val="20"/>
                <w:szCs w:val="20"/>
              </w:rPr>
              <w:t>*If NICU:   Birth Weight (grams): __________ *Gestational Age (weeks): ______________</w:t>
            </w:r>
          </w:p>
        </w:tc>
      </w:tr>
      <w:tr w:rsidR="006267AB" w14:paraId="567EDCF7" w14:textId="77777777" w:rsidTr="647E56EF">
        <w:trPr>
          <w:trHeight w:val="288"/>
        </w:trPr>
        <w:tc>
          <w:tcPr>
            <w:tcW w:w="11070" w:type="dxa"/>
            <w:gridSpan w:val="9"/>
            <w:tcBorders>
              <w:top w:val="single" w:sz="8" w:space="0" w:color="auto"/>
              <w:left w:val="single" w:sz="12" w:space="0" w:color="auto"/>
              <w:bottom w:val="single" w:sz="2" w:space="0" w:color="auto"/>
              <w:right w:val="single" w:sz="12" w:space="0" w:color="auto"/>
            </w:tcBorders>
            <w:shd w:val="clear" w:color="auto" w:fill="A6A6A6" w:themeFill="background1" w:themeFillShade="A6"/>
            <w:vAlign w:val="center"/>
          </w:tcPr>
          <w:p w14:paraId="6FD84292" w14:textId="77777777" w:rsidR="006267AB" w:rsidRPr="00211F2E" w:rsidRDefault="006267AB" w:rsidP="006267AB">
            <w:pPr>
              <w:spacing w:after="0" w:line="240" w:lineRule="auto"/>
              <w:rPr>
                <w:rFonts w:ascii="Arial" w:hAnsi="Arial" w:cs="Arial"/>
                <w:b/>
                <w:sz w:val="20"/>
                <w:szCs w:val="20"/>
              </w:rPr>
            </w:pPr>
            <w:r w:rsidRPr="00211F2E">
              <w:rPr>
                <w:rFonts w:ascii="Arial" w:hAnsi="Arial" w:cs="Arial"/>
                <w:b/>
                <w:sz w:val="20"/>
                <w:szCs w:val="20"/>
              </w:rPr>
              <w:t>Event Details</w:t>
            </w:r>
          </w:p>
        </w:tc>
      </w:tr>
      <w:tr w:rsidR="006267AB" w14:paraId="18E6B9C8" w14:textId="77777777" w:rsidTr="647E56EF">
        <w:trPr>
          <w:trHeight w:val="252"/>
        </w:trPr>
        <w:tc>
          <w:tcPr>
            <w:tcW w:w="11070" w:type="dxa"/>
            <w:gridSpan w:val="9"/>
            <w:tcBorders>
              <w:top w:val="nil"/>
              <w:left w:val="single" w:sz="12" w:space="0" w:color="auto"/>
              <w:bottom w:val="nil"/>
              <w:right w:val="single" w:sz="12" w:space="0" w:color="auto"/>
            </w:tcBorders>
            <w:shd w:val="clear" w:color="auto" w:fill="auto"/>
            <w:vAlign w:val="bottom"/>
          </w:tcPr>
          <w:p w14:paraId="5BEFC85F" w14:textId="77777777" w:rsidR="006267AB" w:rsidRPr="00BE3004" w:rsidRDefault="006267AB" w:rsidP="006267AB">
            <w:pPr>
              <w:spacing w:after="0" w:line="240" w:lineRule="auto"/>
              <w:rPr>
                <w:rFonts w:ascii="Arial" w:hAnsi="Arial" w:cs="Arial"/>
                <w:sz w:val="20"/>
                <w:szCs w:val="20"/>
              </w:rPr>
            </w:pPr>
            <w:r w:rsidRPr="00BE3004">
              <w:rPr>
                <w:rFonts w:ascii="Arial" w:hAnsi="Arial" w:cs="Arial"/>
                <w:sz w:val="20"/>
                <w:szCs w:val="20"/>
              </w:rPr>
              <w:t xml:space="preserve">*Specify Criteria Used: </w:t>
            </w:r>
          </w:p>
        </w:tc>
      </w:tr>
      <w:tr w:rsidR="006267AB" w14:paraId="1F389AAB" w14:textId="77777777" w:rsidTr="647E56EF">
        <w:trPr>
          <w:trHeight w:val="252"/>
        </w:trPr>
        <w:tc>
          <w:tcPr>
            <w:tcW w:w="11070" w:type="dxa"/>
            <w:gridSpan w:val="9"/>
            <w:tcBorders>
              <w:top w:val="nil"/>
              <w:left w:val="single" w:sz="12" w:space="0" w:color="auto"/>
              <w:bottom w:val="nil"/>
              <w:right w:val="single" w:sz="12" w:space="0" w:color="auto"/>
            </w:tcBorders>
            <w:shd w:val="clear" w:color="auto" w:fill="auto"/>
            <w:vAlign w:val="bottom"/>
          </w:tcPr>
          <w:p w14:paraId="6671FC41" w14:textId="77777777" w:rsidR="006267AB" w:rsidRPr="00BE3004" w:rsidRDefault="006267AB" w:rsidP="006267AB">
            <w:pPr>
              <w:spacing w:after="0" w:line="240" w:lineRule="auto"/>
              <w:ind w:left="1440"/>
              <w:rPr>
                <w:rFonts w:ascii="Arial" w:hAnsi="Arial" w:cs="Arial"/>
                <w:sz w:val="20"/>
                <w:szCs w:val="20"/>
                <w:vertAlign w:val="superscript"/>
              </w:rPr>
            </w:pPr>
            <w:r w:rsidRPr="00BE3004">
              <w:rPr>
                <w:rFonts w:ascii="Arial" w:hAnsi="Arial" w:cs="Arial"/>
                <w:sz w:val="30"/>
                <w:szCs w:val="30"/>
              </w:rPr>
              <w:t xml:space="preserve">□ </w:t>
            </w:r>
            <w:r w:rsidRPr="00BE3004">
              <w:rPr>
                <w:rFonts w:ascii="Arial" w:hAnsi="Arial" w:cs="Arial"/>
                <w:sz w:val="20"/>
                <w:szCs w:val="20"/>
              </w:rPr>
              <w:t>Daily min FiO</w:t>
            </w:r>
            <w:r w:rsidRPr="00BE3004">
              <w:rPr>
                <w:rFonts w:ascii="Arial" w:hAnsi="Arial" w:cs="Arial"/>
                <w:sz w:val="20"/>
                <w:szCs w:val="20"/>
                <w:vertAlign w:val="subscript"/>
              </w:rPr>
              <w:t xml:space="preserve">2 </w:t>
            </w:r>
            <w:r w:rsidRPr="00BE3004">
              <w:rPr>
                <w:rFonts w:ascii="Arial" w:hAnsi="Arial" w:cs="Arial"/>
                <w:sz w:val="20"/>
                <w:szCs w:val="20"/>
              </w:rPr>
              <w:t>increase ≥ 0.25 (25 points) for ≥ 2 days</w:t>
            </w:r>
            <w:r w:rsidRPr="00BE3004">
              <w:rPr>
                <w:rFonts w:ascii="Arial" w:hAnsi="Arial" w:cs="Arial"/>
                <w:sz w:val="20"/>
                <w:szCs w:val="20"/>
                <w:vertAlign w:val="superscript"/>
              </w:rPr>
              <w:t xml:space="preserve">†   </w:t>
            </w:r>
          </w:p>
          <w:p w14:paraId="3DE73835" w14:textId="77777777" w:rsidR="006267AB" w:rsidRPr="00BE3004" w:rsidRDefault="006267AB" w:rsidP="006267AB">
            <w:pPr>
              <w:spacing w:after="0" w:line="240" w:lineRule="auto"/>
              <w:ind w:left="1440"/>
              <w:rPr>
                <w:rFonts w:ascii="Arial" w:hAnsi="Arial" w:cs="Arial"/>
                <w:b/>
                <w:sz w:val="20"/>
                <w:szCs w:val="20"/>
              </w:rPr>
            </w:pPr>
            <w:r w:rsidRPr="00BE3004">
              <w:rPr>
                <w:rFonts w:ascii="Arial" w:hAnsi="Arial" w:cs="Arial"/>
                <w:b/>
                <w:sz w:val="20"/>
                <w:szCs w:val="20"/>
              </w:rPr>
              <w:t xml:space="preserve">OR  </w:t>
            </w:r>
          </w:p>
          <w:p w14:paraId="6A6426FD" w14:textId="77777777" w:rsidR="006267AB" w:rsidRPr="00BE3004" w:rsidRDefault="006267AB" w:rsidP="006267AB">
            <w:pPr>
              <w:spacing w:after="0" w:line="240" w:lineRule="auto"/>
              <w:ind w:left="1440"/>
              <w:rPr>
                <w:rFonts w:ascii="Arial" w:hAnsi="Arial" w:cs="Arial"/>
                <w:b/>
                <w:sz w:val="20"/>
                <w:szCs w:val="20"/>
              </w:rPr>
            </w:pPr>
            <w:r w:rsidRPr="00BE3004">
              <w:rPr>
                <w:rFonts w:ascii="Arial" w:hAnsi="Arial" w:cs="Arial"/>
                <w:sz w:val="30"/>
                <w:szCs w:val="30"/>
              </w:rPr>
              <w:t xml:space="preserve">□ </w:t>
            </w:r>
            <w:r w:rsidRPr="00BE3004">
              <w:rPr>
                <w:rFonts w:ascii="Arial" w:hAnsi="Arial" w:cs="Arial"/>
                <w:sz w:val="20"/>
                <w:szCs w:val="20"/>
              </w:rPr>
              <w:t>Daily min Mean Airway Pressure (MAP) ≥ 4 cm H</w:t>
            </w:r>
            <w:r w:rsidRPr="00BE3004">
              <w:rPr>
                <w:rFonts w:ascii="Arial" w:hAnsi="Arial" w:cs="Arial"/>
                <w:sz w:val="20"/>
                <w:szCs w:val="20"/>
                <w:vertAlign w:val="subscript"/>
              </w:rPr>
              <w:t>2</w:t>
            </w:r>
            <w:r w:rsidRPr="00BE3004">
              <w:rPr>
                <w:rFonts w:ascii="Arial" w:hAnsi="Arial" w:cs="Arial"/>
                <w:sz w:val="20"/>
                <w:szCs w:val="20"/>
              </w:rPr>
              <w:t>O for ≥ 2 days</w:t>
            </w:r>
            <w:r w:rsidRPr="00BE3004">
              <w:rPr>
                <w:rFonts w:ascii="Arial" w:hAnsi="Arial" w:cs="Arial"/>
                <w:sz w:val="20"/>
                <w:szCs w:val="20"/>
                <w:vertAlign w:val="superscript"/>
              </w:rPr>
              <w:t>†</w:t>
            </w:r>
          </w:p>
        </w:tc>
      </w:tr>
      <w:tr w:rsidR="006267AB" w14:paraId="5DD4F59C" w14:textId="77777777" w:rsidTr="647E56EF">
        <w:trPr>
          <w:trHeight w:val="288"/>
        </w:trPr>
        <w:tc>
          <w:tcPr>
            <w:tcW w:w="11070" w:type="dxa"/>
            <w:gridSpan w:val="9"/>
            <w:tcBorders>
              <w:top w:val="nil"/>
              <w:left w:val="single" w:sz="12" w:space="0" w:color="auto"/>
              <w:bottom w:val="nil"/>
              <w:right w:val="single" w:sz="12" w:space="0" w:color="auto"/>
            </w:tcBorders>
            <w:shd w:val="clear" w:color="auto" w:fill="auto"/>
            <w:vAlign w:val="bottom"/>
          </w:tcPr>
          <w:p w14:paraId="59925508" w14:textId="77777777" w:rsidR="006267AB" w:rsidRPr="00BE3004" w:rsidRDefault="006267AB" w:rsidP="006267AB">
            <w:pPr>
              <w:spacing w:after="0" w:line="240" w:lineRule="auto"/>
              <w:ind w:left="1440"/>
              <w:rPr>
                <w:rFonts w:ascii="Arial" w:hAnsi="Arial" w:cs="Arial"/>
                <w:sz w:val="20"/>
                <w:szCs w:val="20"/>
              </w:rPr>
            </w:pPr>
            <w:r w:rsidRPr="00BE3004">
              <w:rPr>
                <w:rFonts w:ascii="Arial" w:hAnsi="Arial" w:cs="Arial"/>
                <w:sz w:val="20"/>
                <w:szCs w:val="20"/>
                <w:vertAlign w:val="superscript"/>
              </w:rPr>
              <w:t>†</w:t>
            </w:r>
            <w:proofErr w:type="gramStart"/>
            <w:r w:rsidRPr="00BE3004">
              <w:rPr>
                <w:rFonts w:ascii="Arial" w:hAnsi="Arial" w:cs="Arial"/>
                <w:i/>
                <w:sz w:val="20"/>
                <w:szCs w:val="20"/>
              </w:rPr>
              <w:t>after</w:t>
            </w:r>
            <w:proofErr w:type="gramEnd"/>
            <w:r w:rsidRPr="00BE3004">
              <w:rPr>
                <w:rFonts w:ascii="Arial" w:hAnsi="Arial" w:cs="Arial"/>
                <w:i/>
                <w:sz w:val="20"/>
                <w:szCs w:val="20"/>
              </w:rPr>
              <w:t xml:space="preserve"> 2+ days of stable or decreasing daily minimum values.</w:t>
            </w:r>
          </w:p>
        </w:tc>
      </w:tr>
      <w:tr w:rsidR="006267AB" w14:paraId="0CEBA95D" w14:textId="77777777" w:rsidTr="647E56EF">
        <w:trPr>
          <w:trHeight w:val="68"/>
        </w:trPr>
        <w:tc>
          <w:tcPr>
            <w:tcW w:w="11070" w:type="dxa"/>
            <w:gridSpan w:val="9"/>
            <w:tcBorders>
              <w:top w:val="nil"/>
              <w:left w:val="single" w:sz="12" w:space="0" w:color="auto"/>
              <w:right w:val="single" w:sz="12" w:space="0" w:color="auto"/>
            </w:tcBorders>
            <w:shd w:val="clear" w:color="auto" w:fill="auto"/>
          </w:tcPr>
          <w:p w14:paraId="4DDF5C7B" w14:textId="77777777" w:rsidR="006267AB" w:rsidRPr="008856A8" w:rsidRDefault="006267AB" w:rsidP="006267AB">
            <w:pPr>
              <w:spacing w:after="0" w:line="240" w:lineRule="auto"/>
              <w:ind w:left="1440"/>
              <w:rPr>
                <w:rFonts w:ascii="Arial" w:hAnsi="Arial" w:cs="Arial"/>
                <w:sz w:val="10"/>
                <w:szCs w:val="10"/>
                <w:vertAlign w:val="superscript"/>
              </w:rPr>
            </w:pPr>
          </w:p>
        </w:tc>
      </w:tr>
      <w:tr w:rsidR="006267AB" w14:paraId="72179605" w14:textId="77777777" w:rsidTr="647E56EF">
        <w:trPr>
          <w:trHeight w:val="2123"/>
        </w:trPr>
        <w:tc>
          <w:tcPr>
            <w:tcW w:w="11070" w:type="dxa"/>
            <w:gridSpan w:val="9"/>
            <w:tcBorders>
              <w:top w:val="nil"/>
              <w:left w:val="single" w:sz="12" w:space="0" w:color="auto"/>
              <w:right w:val="single" w:sz="12" w:space="0" w:color="auto"/>
            </w:tcBorders>
            <w:shd w:val="clear" w:color="auto" w:fill="auto"/>
          </w:tcPr>
          <w:p w14:paraId="47CCFD9F" w14:textId="77777777" w:rsidR="006267AB" w:rsidRPr="00BE3004" w:rsidRDefault="006267AB" w:rsidP="006267AB">
            <w:pPr>
              <w:spacing w:after="0" w:line="240" w:lineRule="auto"/>
              <w:rPr>
                <w:rFonts w:ascii="Arial" w:hAnsi="Arial" w:cs="Arial"/>
                <w:color w:val="FF0000"/>
                <w:sz w:val="20"/>
                <w:szCs w:val="20"/>
              </w:rPr>
            </w:pPr>
            <w:r w:rsidRPr="00BE3004">
              <w:rPr>
                <w:rFonts w:ascii="Arial" w:hAnsi="Arial" w:cs="Arial"/>
                <w:sz w:val="20"/>
                <w:szCs w:val="20"/>
              </w:rPr>
              <w:t xml:space="preserve">Clinical event associated with the </w:t>
            </w:r>
            <w:proofErr w:type="spellStart"/>
            <w:r w:rsidRPr="00BE3004">
              <w:rPr>
                <w:rFonts w:ascii="Arial" w:hAnsi="Arial" w:cs="Arial"/>
                <w:sz w:val="20"/>
                <w:szCs w:val="20"/>
              </w:rPr>
              <w:t>PedVAE</w:t>
            </w:r>
            <w:proofErr w:type="spellEnd"/>
            <w:r w:rsidRPr="00BE3004">
              <w:rPr>
                <w:rFonts w:ascii="Arial" w:hAnsi="Arial" w:cs="Arial"/>
                <w:sz w:val="20"/>
                <w:szCs w:val="20"/>
              </w:rPr>
              <w:t xml:space="preserve">?  </w:t>
            </w:r>
            <w:r w:rsidRPr="00BE3004">
              <w:rPr>
                <w:rFonts w:ascii="Arial" w:hAnsi="Arial" w:cs="Arial"/>
                <w:sz w:val="30"/>
                <w:szCs w:val="30"/>
              </w:rPr>
              <w:t>□</w:t>
            </w:r>
            <w:r w:rsidRPr="00BE3004">
              <w:rPr>
                <w:rFonts w:ascii="Arial" w:hAnsi="Arial" w:cs="Arial"/>
                <w:sz w:val="20"/>
                <w:szCs w:val="20"/>
              </w:rPr>
              <w:t xml:space="preserve"> </w:t>
            </w:r>
            <w:proofErr w:type="gramStart"/>
            <w:r w:rsidRPr="00BE3004">
              <w:rPr>
                <w:rFonts w:ascii="Arial" w:hAnsi="Arial" w:cs="Arial"/>
                <w:sz w:val="20"/>
                <w:szCs w:val="20"/>
              </w:rPr>
              <w:t xml:space="preserve">Yes  </w:t>
            </w:r>
            <w:r w:rsidRPr="00BE3004">
              <w:rPr>
                <w:rFonts w:ascii="Arial" w:hAnsi="Arial" w:cs="Arial"/>
                <w:sz w:val="30"/>
                <w:szCs w:val="30"/>
              </w:rPr>
              <w:t>□</w:t>
            </w:r>
            <w:proofErr w:type="gramEnd"/>
            <w:r w:rsidRPr="00BE3004">
              <w:rPr>
                <w:rFonts w:ascii="Arial" w:hAnsi="Arial" w:cs="Arial"/>
                <w:sz w:val="20"/>
                <w:szCs w:val="20"/>
              </w:rPr>
              <w:t xml:space="preserve"> No </w:t>
            </w:r>
            <w:r w:rsidRPr="00BE3004">
              <w:rPr>
                <w:rFonts w:ascii="Verdana" w:hAnsi="Verdana" w:cs="Arial"/>
                <w:sz w:val="20"/>
                <w:szCs w:val="20"/>
              </w:rPr>
              <w:t xml:space="preserve">  </w:t>
            </w:r>
            <w:r w:rsidRPr="00BE3004">
              <w:rPr>
                <w:rFonts w:ascii="Arial" w:hAnsi="Arial" w:cs="Arial"/>
                <w:sz w:val="30"/>
                <w:szCs w:val="30"/>
              </w:rPr>
              <w:t>□</w:t>
            </w:r>
            <w:r w:rsidRPr="00BE3004">
              <w:rPr>
                <w:rFonts w:ascii="Arial" w:hAnsi="Arial" w:cs="Arial"/>
                <w:sz w:val="20"/>
                <w:szCs w:val="20"/>
              </w:rPr>
              <w:t xml:space="preserve"> Unknown</w:t>
            </w:r>
            <w:r>
              <w:rPr>
                <w:rFonts w:ascii="Arial" w:hAnsi="Arial" w:cs="Arial"/>
                <w:color w:val="FF0000"/>
                <w:sz w:val="20"/>
                <w:szCs w:val="20"/>
              </w:rPr>
              <w:t xml:space="preserve"> </w:t>
            </w:r>
            <w:r w:rsidRPr="00BE3004">
              <w:rPr>
                <w:rFonts w:ascii="Arial" w:hAnsi="Arial" w:cs="Arial"/>
                <w:color w:val="FF0000"/>
                <w:sz w:val="20"/>
                <w:szCs w:val="20"/>
              </w:rPr>
              <w:t xml:space="preserve"> </w:t>
            </w:r>
            <w:r w:rsidRPr="00BE3004">
              <w:rPr>
                <w:rFonts w:ascii="Arial" w:hAnsi="Arial" w:cs="Arial"/>
                <w:sz w:val="20"/>
                <w:szCs w:val="20"/>
              </w:rPr>
              <w:t xml:space="preserve">If Yes, </w:t>
            </w:r>
            <w:r>
              <w:rPr>
                <w:rFonts w:ascii="Arial" w:hAnsi="Arial" w:cs="Arial"/>
                <w:sz w:val="20"/>
                <w:szCs w:val="20"/>
              </w:rPr>
              <w:t>c</w:t>
            </w:r>
            <w:r w:rsidRPr="00BE3004">
              <w:rPr>
                <w:rFonts w:ascii="Arial" w:hAnsi="Arial" w:cs="Arial"/>
                <w:sz w:val="20"/>
                <w:szCs w:val="20"/>
              </w:rPr>
              <w:t>heck 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9"/>
              <w:gridCol w:w="5935"/>
            </w:tblGrid>
            <w:tr w:rsidR="006267AB" w14:paraId="0A87401F" w14:textId="77777777" w:rsidTr="00110496">
              <w:trPr>
                <w:trHeight w:val="297"/>
              </w:trPr>
              <w:tc>
                <w:tcPr>
                  <w:tcW w:w="4909" w:type="dxa"/>
                </w:tcPr>
                <w:p w14:paraId="1E2A9661" w14:textId="77777777" w:rsidR="006267AB" w:rsidRPr="00FC6ADC" w:rsidRDefault="006267AB" w:rsidP="006267AB">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Ventilator-associated Pneumonia</w:t>
                  </w:r>
                </w:p>
              </w:tc>
              <w:tc>
                <w:tcPr>
                  <w:tcW w:w="5935" w:type="dxa"/>
                </w:tcPr>
                <w:p w14:paraId="62D7C401" w14:textId="77777777" w:rsidR="006267AB" w:rsidRPr="00FC6ADC" w:rsidRDefault="006267AB" w:rsidP="006267AB">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Sepsis or </w:t>
                  </w:r>
                  <w:r>
                    <w:rPr>
                      <w:rFonts w:ascii="Arial" w:hAnsi="Arial" w:cs="Arial"/>
                      <w:sz w:val="20"/>
                      <w:szCs w:val="20"/>
                    </w:rPr>
                    <w:t>S</w:t>
                  </w:r>
                  <w:r w:rsidRPr="00FC6ADC">
                    <w:rPr>
                      <w:rFonts w:ascii="Arial" w:hAnsi="Arial" w:cs="Arial"/>
                      <w:sz w:val="20"/>
                      <w:szCs w:val="20"/>
                    </w:rPr>
                    <w:t xml:space="preserve">eptic </w:t>
                  </w:r>
                  <w:r>
                    <w:rPr>
                      <w:rFonts w:ascii="Arial" w:hAnsi="Arial" w:cs="Arial"/>
                      <w:sz w:val="20"/>
                      <w:szCs w:val="20"/>
                    </w:rPr>
                    <w:t>S</w:t>
                  </w:r>
                  <w:r w:rsidRPr="00FC6ADC">
                    <w:rPr>
                      <w:rFonts w:ascii="Arial" w:hAnsi="Arial" w:cs="Arial"/>
                      <w:sz w:val="20"/>
                      <w:szCs w:val="20"/>
                    </w:rPr>
                    <w:t>hock</w:t>
                  </w:r>
                </w:p>
              </w:tc>
            </w:tr>
            <w:tr w:rsidR="006267AB" w14:paraId="2EDBB0DC" w14:textId="77777777" w:rsidTr="008F1561">
              <w:trPr>
                <w:trHeight w:val="269"/>
              </w:trPr>
              <w:tc>
                <w:tcPr>
                  <w:tcW w:w="4909" w:type="dxa"/>
                </w:tcPr>
                <w:p w14:paraId="01B38C01" w14:textId="77777777" w:rsidR="006267AB" w:rsidRPr="00FC6ADC" w:rsidRDefault="006267AB" w:rsidP="006267AB">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Atelectasis</w:t>
                  </w:r>
                </w:p>
              </w:tc>
              <w:tc>
                <w:tcPr>
                  <w:tcW w:w="5935" w:type="dxa"/>
                </w:tcPr>
                <w:p w14:paraId="600EB251" w14:textId="77777777" w:rsidR="006267AB" w:rsidRPr="00FC6ADC" w:rsidRDefault="006267AB" w:rsidP="006267AB">
                  <w:pPr>
                    <w:spacing w:after="0" w:line="240" w:lineRule="auto"/>
                    <w:rPr>
                      <w:rFonts w:ascii="Arial" w:hAnsi="Arial" w:cs="Arial"/>
                      <w:sz w:val="20"/>
                      <w:szCs w:val="20"/>
                    </w:rPr>
                  </w:pPr>
                  <w:r w:rsidRPr="00FC6ADC">
                    <w:rPr>
                      <w:rFonts w:ascii="Arial" w:hAnsi="Arial" w:cs="Arial"/>
                      <w:sz w:val="30"/>
                      <w:szCs w:val="30"/>
                    </w:rPr>
                    <w:t xml:space="preserve">□ </w:t>
                  </w:r>
                  <w:r w:rsidRPr="00FC6ADC">
                    <w:rPr>
                      <w:rFonts w:ascii="Arial" w:hAnsi="Arial" w:cs="Arial"/>
                      <w:sz w:val="20"/>
                      <w:szCs w:val="20"/>
                    </w:rPr>
                    <w:t>Neonatal Respiratory Distress Syndrome (RDS)</w:t>
                  </w:r>
                </w:p>
              </w:tc>
            </w:tr>
            <w:tr w:rsidR="006267AB" w14:paraId="4CC9B651" w14:textId="77777777" w:rsidTr="008F1561">
              <w:trPr>
                <w:trHeight w:val="179"/>
              </w:trPr>
              <w:tc>
                <w:tcPr>
                  <w:tcW w:w="4909" w:type="dxa"/>
                </w:tcPr>
                <w:p w14:paraId="3D1CB3D3" w14:textId="77777777" w:rsidR="006267AB" w:rsidRPr="00FC6ADC" w:rsidRDefault="006267AB" w:rsidP="006267AB">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Acute Respiratory Distress Syndrome (ARDS)</w:t>
                  </w:r>
                </w:p>
              </w:tc>
              <w:tc>
                <w:tcPr>
                  <w:tcW w:w="5935" w:type="dxa"/>
                </w:tcPr>
                <w:p w14:paraId="112B7F92" w14:textId="77777777" w:rsidR="006267AB" w:rsidRPr="00FC6ADC" w:rsidRDefault="006267AB" w:rsidP="006267AB">
                  <w:pPr>
                    <w:spacing w:after="0" w:line="240" w:lineRule="auto"/>
                    <w:rPr>
                      <w:rFonts w:ascii="Arial" w:hAnsi="Arial" w:cs="Arial"/>
                      <w:sz w:val="20"/>
                      <w:szCs w:val="20"/>
                    </w:rPr>
                  </w:pPr>
                  <w:r w:rsidRPr="00FC6ADC">
                    <w:rPr>
                      <w:rFonts w:ascii="Arial" w:hAnsi="Arial" w:cs="Arial"/>
                      <w:sz w:val="30"/>
                      <w:szCs w:val="30"/>
                    </w:rPr>
                    <w:t xml:space="preserve">□ </w:t>
                  </w:r>
                  <w:r w:rsidRPr="00FC6ADC">
                    <w:rPr>
                      <w:rFonts w:ascii="Arial" w:hAnsi="Arial" w:cs="Arial"/>
                      <w:sz w:val="20"/>
                      <w:szCs w:val="20"/>
                    </w:rPr>
                    <w:t>Bronchopulmonary Dysplasia/Chronic Lung Disease</w:t>
                  </w:r>
                </w:p>
              </w:tc>
            </w:tr>
            <w:tr w:rsidR="006267AB" w14:paraId="2A83EE03" w14:textId="77777777" w:rsidTr="008F1561">
              <w:trPr>
                <w:trHeight w:val="278"/>
              </w:trPr>
              <w:tc>
                <w:tcPr>
                  <w:tcW w:w="4909" w:type="dxa"/>
                </w:tcPr>
                <w:p w14:paraId="716416B1" w14:textId="77777777" w:rsidR="006267AB" w:rsidRPr="00FC6ADC" w:rsidRDefault="006267AB" w:rsidP="006267AB">
                  <w:pPr>
                    <w:spacing w:after="0" w:line="240" w:lineRule="auto"/>
                    <w:rPr>
                      <w:rFonts w:ascii="Arial" w:hAnsi="Arial" w:cs="Arial"/>
                      <w:sz w:val="20"/>
                      <w:szCs w:val="20"/>
                    </w:rPr>
                  </w:pPr>
                  <w:r w:rsidRPr="00FC6ADC">
                    <w:rPr>
                      <w:rFonts w:ascii="Arial" w:hAnsi="Arial" w:cs="Arial"/>
                      <w:sz w:val="30"/>
                      <w:szCs w:val="30"/>
                    </w:rPr>
                    <w:t xml:space="preserve">□ </w:t>
                  </w:r>
                  <w:r w:rsidRPr="00FC6ADC">
                    <w:rPr>
                      <w:rFonts w:ascii="Arial" w:hAnsi="Arial" w:cs="Arial"/>
                      <w:sz w:val="20"/>
                      <w:szCs w:val="20"/>
                    </w:rPr>
                    <w:t>Pulmonary Hypertension</w:t>
                  </w:r>
                </w:p>
              </w:tc>
              <w:tc>
                <w:tcPr>
                  <w:tcW w:w="5935" w:type="dxa"/>
                </w:tcPr>
                <w:p w14:paraId="27C77944" w14:textId="77777777" w:rsidR="006267AB" w:rsidRPr="00FC6ADC" w:rsidRDefault="006267AB" w:rsidP="006267AB">
                  <w:pPr>
                    <w:spacing w:after="0" w:line="240" w:lineRule="auto"/>
                    <w:rPr>
                      <w:rFonts w:ascii="Arial" w:hAnsi="Arial" w:cs="Arial"/>
                      <w:i/>
                      <w:color w:val="FF0000"/>
                      <w:sz w:val="20"/>
                      <w:szCs w:val="20"/>
                    </w:rPr>
                  </w:pPr>
                  <w:r w:rsidRPr="00FC6ADC">
                    <w:rPr>
                      <w:rFonts w:ascii="Arial" w:hAnsi="Arial" w:cs="Arial"/>
                      <w:sz w:val="30"/>
                      <w:szCs w:val="30"/>
                    </w:rPr>
                    <w:t xml:space="preserve">□ </w:t>
                  </w:r>
                  <w:r w:rsidRPr="00FC6ADC">
                    <w:rPr>
                      <w:rFonts w:ascii="Arial" w:hAnsi="Arial" w:cs="Arial"/>
                      <w:sz w:val="20"/>
                      <w:szCs w:val="20"/>
                    </w:rPr>
                    <w:t xml:space="preserve">Reopened Patent </w:t>
                  </w:r>
                  <w:r>
                    <w:rPr>
                      <w:rFonts w:ascii="Arial" w:hAnsi="Arial" w:cs="Arial"/>
                      <w:sz w:val="20"/>
                      <w:szCs w:val="20"/>
                    </w:rPr>
                    <w:t>D</w:t>
                  </w:r>
                  <w:r w:rsidRPr="00FC6ADC">
                    <w:rPr>
                      <w:rFonts w:ascii="Arial" w:hAnsi="Arial" w:cs="Arial"/>
                      <w:sz w:val="20"/>
                      <w:szCs w:val="20"/>
                    </w:rPr>
                    <w:t>uctus Arteriosus (PDA)</w:t>
                  </w:r>
                </w:p>
              </w:tc>
            </w:tr>
            <w:tr w:rsidR="006267AB" w14:paraId="6A3581DE" w14:textId="77777777" w:rsidTr="008F1561">
              <w:tc>
                <w:tcPr>
                  <w:tcW w:w="4909" w:type="dxa"/>
                </w:tcPr>
                <w:p w14:paraId="224EA76F" w14:textId="77777777" w:rsidR="006267AB" w:rsidRPr="00FC6ADC" w:rsidRDefault="006267AB" w:rsidP="006267AB">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Pulmonary Edema</w:t>
                  </w:r>
                </w:p>
              </w:tc>
              <w:tc>
                <w:tcPr>
                  <w:tcW w:w="5935" w:type="dxa"/>
                </w:tcPr>
                <w:p w14:paraId="3E7A0599" w14:textId="77777777" w:rsidR="006267AB" w:rsidRPr="00FC6ADC" w:rsidRDefault="006267AB" w:rsidP="006267AB">
                  <w:pPr>
                    <w:spacing w:after="0" w:line="240" w:lineRule="auto"/>
                    <w:rPr>
                      <w:rFonts w:ascii="Arial" w:hAnsi="Arial" w:cs="Arial"/>
                      <w:i/>
                      <w:color w:val="FF0000"/>
                      <w:sz w:val="20"/>
                      <w:szCs w:val="20"/>
                    </w:rPr>
                  </w:pPr>
                  <w:r w:rsidRPr="00FC6ADC">
                    <w:rPr>
                      <w:rFonts w:ascii="Arial" w:hAnsi="Arial" w:cs="Arial"/>
                      <w:sz w:val="30"/>
                      <w:szCs w:val="30"/>
                    </w:rPr>
                    <w:t>□</w:t>
                  </w:r>
                  <w:r w:rsidRPr="00FC6ADC">
                    <w:rPr>
                      <w:rFonts w:ascii="Arial" w:hAnsi="Arial" w:cs="Arial"/>
                      <w:sz w:val="20"/>
                      <w:szCs w:val="20"/>
                    </w:rPr>
                    <w:t xml:space="preserve"> Weaning from mechanical ventilation or other change in     mechanical ventilation approach </w:t>
                  </w:r>
                  <w:r w:rsidRPr="00FC6ADC">
                    <w:rPr>
                      <w:rFonts w:ascii="Arial" w:hAnsi="Arial" w:cs="Arial"/>
                      <w:sz w:val="20"/>
                      <w:szCs w:val="20"/>
                      <w:u w:val="single"/>
                    </w:rPr>
                    <w:t>without</w:t>
                  </w:r>
                  <w:r w:rsidRPr="00FC6ADC">
                    <w:rPr>
                      <w:rFonts w:ascii="Arial" w:hAnsi="Arial" w:cs="Arial"/>
                      <w:sz w:val="20"/>
                      <w:szCs w:val="20"/>
                    </w:rPr>
                    <w:t xml:space="preserve"> clinical worsening</w:t>
                  </w:r>
                </w:p>
              </w:tc>
            </w:tr>
            <w:tr w:rsidR="006267AB" w14:paraId="189748AE" w14:textId="77777777" w:rsidTr="008F1561">
              <w:tc>
                <w:tcPr>
                  <w:tcW w:w="4909" w:type="dxa"/>
                </w:tcPr>
                <w:p w14:paraId="21C3FFD6" w14:textId="77777777" w:rsidR="006267AB" w:rsidRPr="00FC6ADC" w:rsidRDefault="006267AB" w:rsidP="006267AB">
                  <w:pPr>
                    <w:spacing w:after="0" w:line="240" w:lineRule="auto"/>
                    <w:rPr>
                      <w:rFonts w:ascii="Arial" w:hAnsi="Arial" w:cs="Arial"/>
                      <w:sz w:val="30"/>
                      <w:szCs w:val="30"/>
                    </w:rPr>
                  </w:pPr>
                  <w:r w:rsidRPr="00FC6ADC">
                    <w:rPr>
                      <w:rFonts w:ascii="Arial" w:hAnsi="Arial" w:cs="Arial"/>
                      <w:sz w:val="30"/>
                      <w:szCs w:val="30"/>
                    </w:rPr>
                    <w:t>□</w:t>
                  </w:r>
                  <w:r w:rsidRPr="00FC6ADC">
                    <w:rPr>
                      <w:rFonts w:ascii="Arial" w:hAnsi="Arial" w:cs="Arial"/>
                      <w:sz w:val="20"/>
                      <w:szCs w:val="20"/>
                    </w:rPr>
                    <w:t xml:space="preserve"> Pulmonary Hemorrhage</w:t>
                  </w:r>
                </w:p>
              </w:tc>
              <w:tc>
                <w:tcPr>
                  <w:tcW w:w="5935" w:type="dxa"/>
                </w:tcPr>
                <w:p w14:paraId="773A7494" w14:textId="77777777" w:rsidR="006267AB" w:rsidRPr="00FC6ADC" w:rsidRDefault="006267AB" w:rsidP="006267AB">
                  <w:pPr>
                    <w:spacing w:after="0" w:line="240" w:lineRule="auto"/>
                    <w:rPr>
                      <w:rFonts w:ascii="Arial" w:hAnsi="Arial" w:cs="Arial"/>
                      <w:sz w:val="20"/>
                      <w:szCs w:val="20"/>
                    </w:rPr>
                  </w:pPr>
                  <w:r w:rsidRPr="00FC6ADC">
                    <w:rPr>
                      <w:rFonts w:ascii="Arial" w:hAnsi="Arial" w:cs="Arial"/>
                      <w:sz w:val="30"/>
                      <w:szCs w:val="30"/>
                    </w:rPr>
                    <w:t>□</w:t>
                  </w:r>
                  <w:r w:rsidRPr="00FC6ADC">
                    <w:rPr>
                      <w:rFonts w:ascii="Arial" w:hAnsi="Arial" w:cs="Arial"/>
                      <w:sz w:val="20"/>
                      <w:szCs w:val="20"/>
                    </w:rPr>
                    <w:t xml:space="preserve"> Other (specify) _______________</w:t>
                  </w:r>
                </w:p>
              </w:tc>
            </w:tr>
          </w:tbl>
          <w:p w14:paraId="7ECBF8E0" w14:textId="77777777" w:rsidR="006267AB" w:rsidRPr="002F5358" w:rsidRDefault="006267AB" w:rsidP="006267AB">
            <w:pPr>
              <w:spacing w:after="0" w:line="240" w:lineRule="auto"/>
              <w:rPr>
                <w:rFonts w:ascii="Arial" w:hAnsi="Arial" w:cs="Arial"/>
                <w:sz w:val="20"/>
                <w:szCs w:val="20"/>
              </w:rPr>
            </w:pPr>
          </w:p>
        </w:tc>
      </w:tr>
      <w:tr w:rsidR="006267AB" w14:paraId="5E42C06E" w14:textId="77777777" w:rsidTr="647E56EF">
        <w:trPr>
          <w:trHeight w:val="288"/>
        </w:trPr>
        <w:tc>
          <w:tcPr>
            <w:tcW w:w="11070" w:type="dxa"/>
            <w:gridSpan w:val="9"/>
            <w:tcBorders>
              <w:top w:val="nil"/>
              <w:left w:val="single" w:sz="12" w:space="0" w:color="auto"/>
              <w:bottom w:val="nil"/>
              <w:right w:val="single" w:sz="12" w:space="0" w:color="auto"/>
            </w:tcBorders>
            <w:shd w:val="clear" w:color="auto" w:fill="auto"/>
            <w:vAlign w:val="center"/>
          </w:tcPr>
          <w:p w14:paraId="0DE32658" w14:textId="77777777" w:rsidR="006267AB" w:rsidRDefault="006267AB" w:rsidP="006267AB">
            <w:pPr>
              <w:spacing w:after="0" w:line="240" w:lineRule="auto"/>
              <w:rPr>
                <w:rFonts w:ascii="Arial" w:hAnsi="Arial" w:cs="Arial"/>
                <w:sz w:val="20"/>
                <w:szCs w:val="20"/>
              </w:rPr>
            </w:pPr>
            <w:r>
              <w:rPr>
                <w:rFonts w:ascii="Arial" w:hAnsi="Arial" w:cs="Arial"/>
                <w:sz w:val="20"/>
                <w:szCs w:val="20"/>
              </w:rPr>
              <w:t>A</w:t>
            </w:r>
            <w:r w:rsidRPr="00315B6F">
              <w:rPr>
                <w:rFonts w:ascii="Arial" w:hAnsi="Arial" w:cs="Arial"/>
                <w:sz w:val="20"/>
                <w:szCs w:val="20"/>
              </w:rPr>
              <w:t xml:space="preserve">ntimicrobial agent(s) </w:t>
            </w:r>
            <w:r>
              <w:rPr>
                <w:rFonts w:ascii="Arial" w:hAnsi="Arial" w:cs="Arial"/>
                <w:sz w:val="20"/>
                <w:szCs w:val="20"/>
              </w:rPr>
              <w:t xml:space="preserve">administered? </w:t>
            </w:r>
          </w:p>
        </w:tc>
      </w:tr>
      <w:tr w:rsidR="006267AB" w14:paraId="2F144C92" w14:textId="77777777" w:rsidTr="647E56EF">
        <w:trPr>
          <w:trHeight w:val="144"/>
        </w:trPr>
        <w:tc>
          <w:tcPr>
            <w:tcW w:w="1152" w:type="dxa"/>
            <w:tcBorders>
              <w:top w:val="nil"/>
              <w:left w:val="single" w:sz="12" w:space="0" w:color="auto"/>
              <w:bottom w:val="nil"/>
              <w:right w:val="nil"/>
            </w:tcBorders>
            <w:shd w:val="clear" w:color="auto" w:fill="auto"/>
            <w:vAlign w:val="center"/>
          </w:tcPr>
          <w:p w14:paraId="41DD1A39" w14:textId="77777777" w:rsidR="006267AB" w:rsidRDefault="006267AB" w:rsidP="006267AB">
            <w:pPr>
              <w:spacing w:after="0" w:line="240" w:lineRule="auto"/>
              <w:rPr>
                <w:rFonts w:ascii="Arial" w:hAnsi="Arial" w:cs="Arial"/>
                <w:sz w:val="20"/>
                <w:szCs w:val="20"/>
              </w:rPr>
            </w:pPr>
            <w:r w:rsidRPr="00315B6F">
              <w:rPr>
                <w:rFonts w:ascii="Arial" w:hAnsi="Arial" w:cs="Arial"/>
                <w:sz w:val="20"/>
                <w:szCs w:val="20"/>
              </w:rPr>
              <w:t xml:space="preserve">    </w:t>
            </w:r>
            <w:r w:rsidRPr="008856A8">
              <w:rPr>
                <w:rFonts w:ascii="Arial" w:hAnsi="Arial" w:cs="Arial"/>
                <w:sz w:val="30"/>
                <w:szCs w:val="30"/>
              </w:rPr>
              <w:t>□</w:t>
            </w:r>
            <w:r>
              <w:rPr>
                <w:rFonts w:ascii="Arial" w:hAnsi="Arial" w:cs="Arial"/>
                <w:sz w:val="20"/>
                <w:szCs w:val="20"/>
              </w:rPr>
              <w:t xml:space="preserve"> </w:t>
            </w:r>
            <w:r w:rsidRPr="00315B6F">
              <w:rPr>
                <w:rFonts w:ascii="Arial" w:hAnsi="Arial" w:cs="Arial"/>
                <w:sz w:val="20"/>
                <w:szCs w:val="20"/>
              </w:rPr>
              <w:t xml:space="preserve">Yes  </w:t>
            </w:r>
            <w:r w:rsidRPr="00315B6F">
              <w:rPr>
                <w:rFonts w:ascii="Verdana" w:hAnsi="Verdana" w:cs="Arial"/>
                <w:sz w:val="20"/>
                <w:szCs w:val="20"/>
              </w:rPr>
              <w:t xml:space="preserve"> </w:t>
            </w:r>
          </w:p>
        </w:tc>
        <w:tc>
          <w:tcPr>
            <w:tcW w:w="900" w:type="dxa"/>
            <w:tcBorders>
              <w:top w:val="nil"/>
              <w:left w:val="nil"/>
              <w:bottom w:val="nil"/>
              <w:right w:val="nil"/>
            </w:tcBorders>
            <w:shd w:val="clear" w:color="auto" w:fill="auto"/>
            <w:vAlign w:val="center"/>
          </w:tcPr>
          <w:p w14:paraId="5A43C383" w14:textId="77777777" w:rsidR="006267AB" w:rsidRDefault="006267AB" w:rsidP="006267AB">
            <w:pPr>
              <w:spacing w:after="0" w:line="240" w:lineRule="auto"/>
              <w:rPr>
                <w:rFonts w:ascii="Arial" w:hAnsi="Arial" w:cs="Arial"/>
                <w:sz w:val="20"/>
                <w:szCs w:val="20"/>
              </w:rPr>
            </w:pPr>
            <w:r w:rsidRPr="008856A8">
              <w:rPr>
                <w:rFonts w:ascii="Arial" w:hAnsi="Arial" w:cs="Arial"/>
                <w:sz w:val="30"/>
                <w:szCs w:val="30"/>
              </w:rPr>
              <w:t>□</w:t>
            </w:r>
            <w:r>
              <w:rPr>
                <w:rFonts w:ascii="Arial" w:hAnsi="Arial" w:cs="Arial"/>
                <w:sz w:val="20"/>
                <w:szCs w:val="20"/>
              </w:rPr>
              <w:t xml:space="preserve"> </w:t>
            </w:r>
            <w:r w:rsidRPr="00315B6F">
              <w:rPr>
                <w:rFonts w:ascii="Arial" w:hAnsi="Arial" w:cs="Arial"/>
                <w:sz w:val="20"/>
                <w:szCs w:val="20"/>
              </w:rPr>
              <w:t xml:space="preserve">No </w:t>
            </w:r>
            <w:r w:rsidRPr="00315B6F">
              <w:rPr>
                <w:rFonts w:ascii="Verdana" w:hAnsi="Verdana" w:cs="Arial"/>
                <w:sz w:val="20"/>
                <w:szCs w:val="20"/>
              </w:rPr>
              <w:t xml:space="preserve">  </w:t>
            </w:r>
          </w:p>
        </w:tc>
        <w:tc>
          <w:tcPr>
            <w:tcW w:w="9018" w:type="dxa"/>
            <w:gridSpan w:val="7"/>
            <w:tcBorders>
              <w:top w:val="nil"/>
              <w:left w:val="nil"/>
              <w:bottom w:val="nil"/>
              <w:right w:val="single" w:sz="12" w:space="0" w:color="auto"/>
            </w:tcBorders>
            <w:shd w:val="clear" w:color="auto" w:fill="auto"/>
            <w:vAlign w:val="center"/>
          </w:tcPr>
          <w:p w14:paraId="74B06B61" w14:textId="77777777" w:rsidR="006267AB" w:rsidRPr="00C96DC9" w:rsidRDefault="006267AB" w:rsidP="006267AB">
            <w:pPr>
              <w:spacing w:after="0" w:line="240" w:lineRule="auto"/>
              <w:rPr>
                <w:rFonts w:ascii="Arial" w:hAnsi="Arial" w:cs="Arial"/>
                <w:color w:val="FF0000"/>
                <w:sz w:val="20"/>
                <w:szCs w:val="20"/>
              </w:rPr>
            </w:pPr>
            <w:r w:rsidRPr="00232DD1">
              <w:rPr>
                <w:rFonts w:ascii="Arial" w:hAnsi="Arial" w:cs="Arial"/>
                <w:sz w:val="20"/>
                <w:szCs w:val="20"/>
              </w:rPr>
              <w:t xml:space="preserve">If </w:t>
            </w:r>
            <w:proofErr w:type="gramStart"/>
            <w:r w:rsidRPr="00232DD1">
              <w:rPr>
                <w:rFonts w:ascii="Arial" w:hAnsi="Arial" w:cs="Arial"/>
                <w:sz w:val="20"/>
                <w:szCs w:val="20"/>
              </w:rPr>
              <w:t>Yes</w:t>
            </w:r>
            <w:proofErr w:type="gramEnd"/>
            <w:r w:rsidRPr="00232DD1">
              <w:rPr>
                <w:rFonts w:ascii="Arial" w:hAnsi="Arial" w:cs="Arial"/>
                <w:sz w:val="20"/>
                <w:szCs w:val="20"/>
              </w:rPr>
              <w:t>, select up to 3 antimicrobial agents:</w:t>
            </w:r>
          </w:p>
        </w:tc>
      </w:tr>
      <w:tr w:rsidR="006267AB" w14:paraId="40F5FB24" w14:textId="77777777" w:rsidTr="647E56EF">
        <w:trPr>
          <w:trHeight w:val="288"/>
        </w:trPr>
        <w:tc>
          <w:tcPr>
            <w:tcW w:w="11070" w:type="dxa"/>
            <w:gridSpan w:val="9"/>
            <w:tcBorders>
              <w:top w:val="nil"/>
              <w:left w:val="single" w:sz="12" w:space="0" w:color="auto"/>
              <w:bottom w:val="nil"/>
              <w:right w:val="single" w:sz="12" w:space="0" w:color="auto"/>
            </w:tcBorders>
            <w:shd w:val="clear" w:color="auto" w:fill="auto"/>
            <w:vAlign w:val="bottom"/>
          </w:tcPr>
          <w:p w14:paraId="38CA38E8" w14:textId="77777777" w:rsidR="006267AB" w:rsidRPr="00232DD1" w:rsidRDefault="006267AB" w:rsidP="006267AB">
            <w:pPr>
              <w:spacing w:after="0" w:line="240" w:lineRule="auto"/>
              <w:ind w:left="774"/>
              <w:rPr>
                <w:rFonts w:ascii="Arial" w:hAnsi="Arial" w:cs="Arial"/>
                <w:b/>
                <w:sz w:val="20"/>
                <w:szCs w:val="20"/>
              </w:rPr>
            </w:pPr>
            <w:r>
              <w:rPr>
                <w:rFonts w:ascii="Arial" w:hAnsi="Arial" w:cs="Arial"/>
                <w:sz w:val="20"/>
                <w:szCs w:val="20"/>
              </w:rPr>
              <w:t xml:space="preserve">                      </w:t>
            </w:r>
            <w:r w:rsidRPr="00232DD1">
              <w:rPr>
                <w:rFonts w:ascii="Arial" w:hAnsi="Arial" w:cs="Arial"/>
                <w:sz w:val="20"/>
                <w:szCs w:val="20"/>
              </w:rPr>
              <w:t>Drug1: __________________; Drug1 start date: __ /__ /_____</w:t>
            </w:r>
          </w:p>
        </w:tc>
      </w:tr>
      <w:tr w:rsidR="006267AB" w14:paraId="063664E4" w14:textId="77777777" w:rsidTr="647E56EF">
        <w:trPr>
          <w:trHeight w:val="288"/>
        </w:trPr>
        <w:tc>
          <w:tcPr>
            <w:tcW w:w="11070" w:type="dxa"/>
            <w:gridSpan w:val="9"/>
            <w:tcBorders>
              <w:top w:val="nil"/>
              <w:left w:val="single" w:sz="12" w:space="0" w:color="auto"/>
              <w:bottom w:val="nil"/>
              <w:right w:val="single" w:sz="12" w:space="0" w:color="auto"/>
            </w:tcBorders>
            <w:shd w:val="clear" w:color="auto" w:fill="auto"/>
            <w:vAlign w:val="bottom"/>
          </w:tcPr>
          <w:p w14:paraId="37B06C45" w14:textId="77777777" w:rsidR="006267AB" w:rsidRPr="00232DD1" w:rsidRDefault="006267AB" w:rsidP="006267AB">
            <w:pPr>
              <w:spacing w:after="0" w:line="240" w:lineRule="auto"/>
              <w:ind w:left="774"/>
              <w:rPr>
                <w:rFonts w:ascii="Arial" w:hAnsi="Arial" w:cs="Arial"/>
                <w:b/>
                <w:sz w:val="20"/>
                <w:szCs w:val="20"/>
              </w:rPr>
            </w:pPr>
            <w:r>
              <w:rPr>
                <w:rFonts w:ascii="Arial" w:hAnsi="Arial" w:cs="Arial"/>
                <w:sz w:val="20"/>
                <w:szCs w:val="20"/>
              </w:rPr>
              <w:t xml:space="preserve">                      </w:t>
            </w:r>
            <w:r w:rsidRPr="00232DD1">
              <w:rPr>
                <w:rFonts w:ascii="Arial" w:hAnsi="Arial" w:cs="Arial"/>
                <w:sz w:val="20"/>
                <w:szCs w:val="20"/>
              </w:rPr>
              <w:t xml:space="preserve">Drug2: __________________; Drug2 start date: __ /__ /_____  </w:t>
            </w:r>
          </w:p>
        </w:tc>
      </w:tr>
      <w:tr w:rsidR="006267AB" w14:paraId="16A114BB" w14:textId="77777777" w:rsidTr="647E56EF">
        <w:trPr>
          <w:trHeight w:val="288"/>
        </w:trPr>
        <w:tc>
          <w:tcPr>
            <w:tcW w:w="11070" w:type="dxa"/>
            <w:gridSpan w:val="9"/>
            <w:tcBorders>
              <w:top w:val="nil"/>
              <w:left w:val="single" w:sz="12" w:space="0" w:color="auto"/>
              <w:bottom w:val="nil"/>
              <w:right w:val="single" w:sz="12" w:space="0" w:color="auto"/>
            </w:tcBorders>
            <w:shd w:val="clear" w:color="auto" w:fill="auto"/>
            <w:vAlign w:val="bottom"/>
          </w:tcPr>
          <w:p w14:paraId="6FC93FCA" w14:textId="77777777" w:rsidR="006267AB" w:rsidRPr="00232DD1" w:rsidRDefault="006267AB" w:rsidP="006267AB">
            <w:pPr>
              <w:spacing w:after="0" w:line="240" w:lineRule="auto"/>
              <w:rPr>
                <w:rFonts w:ascii="Arial" w:hAnsi="Arial" w:cs="Arial"/>
                <w:b/>
                <w:sz w:val="20"/>
                <w:szCs w:val="20"/>
              </w:rPr>
            </w:pPr>
            <w:r>
              <w:rPr>
                <w:rFonts w:ascii="Arial" w:hAnsi="Arial" w:cs="Arial"/>
                <w:sz w:val="20"/>
                <w:szCs w:val="20"/>
              </w:rPr>
              <w:t xml:space="preserve">                                    </w:t>
            </w:r>
            <w:r w:rsidRPr="00232DD1">
              <w:rPr>
                <w:rFonts w:ascii="Arial" w:hAnsi="Arial" w:cs="Arial"/>
                <w:sz w:val="20"/>
                <w:szCs w:val="20"/>
              </w:rPr>
              <w:t>Drug3: __________________; Drug3 start date: __ /__ /_____</w:t>
            </w:r>
          </w:p>
        </w:tc>
      </w:tr>
      <w:tr w:rsidR="006267AB" w14:paraId="24604B5D" w14:textId="77777777" w:rsidTr="647E56EF">
        <w:trPr>
          <w:trHeight w:val="80"/>
        </w:trPr>
        <w:tc>
          <w:tcPr>
            <w:tcW w:w="11070" w:type="dxa"/>
            <w:gridSpan w:val="9"/>
            <w:tcBorders>
              <w:top w:val="nil"/>
              <w:left w:val="single" w:sz="12" w:space="0" w:color="auto"/>
              <w:bottom w:val="nil"/>
              <w:right w:val="single" w:sz="12" w:space="0" w:color="auto"/>
            </w:tcBorders>
            <w:shd w:val="clear" w:color="auto" w:fill="auto"/>
            <w:vAlign w:val="bottom"/>
          </w:tcPr>
          <w:p w14:paraId="3CA51696" w14:textId="77777777" w:rsidR="006267AB" w:rsidRPr="00191440" w:rsidRDefault="006267AB" w:rsidP="006267AB">
            <w:pPr>
              <w:pStyle w:val="BalloonText"/>
              <w:rPr>
                <w:rFonts w:ascii="Arial" w:hAnsi="Arial" w:cs="Arial"/>
                <w:color w:val="FF0000"/>
                <w:sz w:val="20"/>
                <w:szCs w:val="20"/>
              </w:rPr>
            </w:pPr>
            <w:r w:rsidRPr="00FC6ADC">
              <w:rPr>
                <w:rFonts w:ascii="Arial" w:hAnsi="Arial" w:cs="Arial"/>
                <w:color w:val="auto"/>
                <w:sz w:val="20"/>
                <w:szCs w:val="20"/>
              </w:rPr>
              <w:lastRenderedPageBreak/>
              <w:t xml:space="preserve">Pathogen identified from one or more of the listed </w:t>
            </w:r>
            <w:proofErr w:type="gramStart"/>
            <w:r w:rsidRPr="00FC6ADC">
              <w:rPr>
                <w:rFonts w:ascii="Arial" w:hAnsi="Arial" w:cs="Arial"/>
                <w:color w:val="auto"/>
                <w:sz w:val="20"/>
                <w:szCs w:val="20"/>
              </w:rPr>
              <w:t>specimens</w:t>
            </w:r>
            <w:r>
              <w:rPr>
                <w:rFonts w:ascii="Arial" w:hAnsi="Arial" w:cs="Arial"/>
                <w:color w:val="auto"/>
                <w:sz w:val="20"/>
                <w:szCs w:val="20"/>
              </w:rPr>
              <w:t>?</w:t>
            </w:r>
            <w:proofErr w:type="gramEnd"/>
            <w:r w:rsidRPr="00FC6ADC">
              <w:rPr>
                <w:rFonts w:ascii="Arial" w:hAnsi="Arial" w:cs="Arial"/>
                <w:color w:val="auto"/>
                <w:sz w:val="20"/>
                <w:szCs w:val="20"/>
              </w:rPr>
              <w:t xml:space="preserve">  </w:t>
            </w:r>
            <w:r w:rsidRPr="00FC6ADC">
              <w:rPr>
                <w:rFonts w:ascii="Arial" w:hAnsi="Arial" w:cs="Arial"/>
                <w:color w:val="auto"/>
                <w:sz w:val="30"/>
                <w:szCs w:val="30"/>
              </w:rPr>
              <w:t>□</w:t>
            </w:r>
            <w:r w:rsidRPr="00FC6ADC">
              <w:rPr>
                <w:rFonts w:ascii="Arial" w:hAnsi="Arial" w:cs="Arial"/>
                <w:color w:val="auto"/>
                <w:sz w:val="20"/>
                <w:szCs w:val="20"/>
              </w:rPr>
              <w:t xml:space="preserve"> Yes </w:t>
            </w:r>
            <w:r w:rsidRPr="00FC6ADC">
              <w:rPr>
                <w:rFonts w:ascii="Arial" w:hAnsi="Arial" w:cs="Arial"/>
                <w:color w:val="auto"/>
                <w:sz w:val="30"/>
                <w:szCs w:val="30"/>
              </w:rPr>
              <w:t>□</w:t>
            </w:r>
            <w:r w:rsidRPr="00FC6ADC">
              <w:rPr>
                <w:rFonts w:ascii="Arial" w:hAnsi="Arial" w:cs="Arial"/>
                <w:color w:val="auto"/>
                <w:sz w:val="20"/>
                <w:szCs w:val="20"/>
              </w:rPr>
              <w:t xml:space="preserve"> </w:t>
            </w:r>
            <w:proofErr w:type="gramStart"/>
            <w:r w:rsidRPr="00FC6ADC">
              <w:rPr>
                <w:rFonts w:ascii="Arial" w:hAnsi="Arial" w:cs="Arial"/>
                <w:color w:val="auto"/>
                <w:sz w:val="20"/>
                <w:szCs w:val="20"/>
              </w:rPr>
              <w:t xml:space="preserve">No </w:t>
            </w:r>
            <w:r w:rsidRPr="00FC6ADC">
              <w:rPr>
                <w:rFonts w:ascii="Verdana" w:hAnsi="Verdana" w:cs="Arial"/>
                <w:color w:val="auto"/>
                <w:sz w:val="20"/>
                <w:szCs w:val="20"/>
              </w:rPr>
              <w:t xml:space="preserve"> </w:t>
            </w:r>
            <w:r w:rsidRPr="00F13919">
              <w:rPr>
                <w:rFonts w:ascii="Arial" w:hAnsi="Arial" w:cs="Arial"/>
                <w:color w:val="auto"/>
                <w:sz w:val="20"/>
                <w:szCs w:val="20"/>
              </w:rPr>
              <w:t>If</w:t>
            </w:r>
            <w:proofErr w:type="gramEnd"/>
            <w:r w:rsidRPr="00F13919">
              <w:rPr>
                <w:rFonts w:ascii="Arial" w:hAnsi="Arial" w:cs="Arial"/>
                <w:color w:val="auto"/>
                <w:sz w:val="20"/>
                <w:szCs w:val="20"/>
              </w:rPr>
              <w:t xml:space="preserve"> Yes, specify</w:t>
            </w:r>
            <w:r>
              <w:rPr>
                <w:rFonts w:ascii="Arial" w:hAnsi="Arial" w:cs="Arial"/>
                <w:color w:val="auto"/>
                <w:sz w:val="20"/>
                <w:szCs w:val="20"/>
              </w:rPr>
              <w:t xml:space="preserve"> pathogen</w:t>
            </w:r>
            <w:r w:rsidRPr="00F13919">
              <w:rPr>
                <w:rFonts w:ascii="Arial" w:hAnsi="Arial" w:cs="Arial"/>
                <w:color w:val="auto"/>
                <w:sz w:val="20"/>
                <w:szCs w:val="20"/>
              </w:rPr>
              <w:t xml:space="preserve"> on pages 2-3</w:t>
            </w:r>
            <w:r>
              <w:rPr>
                <w:rFonts w:ascii="Arial" w:hAnsi="Arial" w:cs="Arial"/>
                <w:i/>
                <w:color w:val="FF0000"/>
                <w:sz w:val="20"/>
                <w:szCs w:val="20"/>
              </w:rPr>
              <w:t xml:space="preserve"> </w:t>
            </w:r>
          </w:p>
        </w:tc>
      </w:tr>
      <w:tr w:rsidR="006267AB" w14:paraId="09147AC9" w14:textId="77777777" w:rsidTr="647E56EF">
        <w:trPr>
          <w:trHeight w:val="144"/>
        </w:trPr>
        <w:tc>
          <w:tcPr>
            <w:tcW w:w="11070" w:type="dxa"/>
            <w:gridSpan w:val="9"/>
            <w:tcBorders>
              <w:top w:val="nil"/>
              <w:left w:val="single" w:sz="12" w:space="0" w:color="auto"/>
              <w:bottom w:val="nil"/>
              <w:right w:val="single" w:sz="12" w:space="0" w:color="auto"/>
            </w:tcBorders>
            <w:shd w:val="clear" w:color="auto" w:fill="auto"/>
            <w:vAlign w:val="center"/>
          </w:tcPr>
          <w:p w14:paraId="1D380495" w14:textId="77777777" w:rsidR="006267AB" w:rsidRPr="00191440" w:rsidRDefault="006267AB" w:rsidP="006267AB">
            <w:pPr>
              <w:spacing w:after="0" w:line="240" w:lineRule="auto"/>
              <w:ind w:left="504"/>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xml:space="preserve">, </w:t>
            </w:r>
            <w:r w:rsidRPr="00944455">
              <w:rPr>
                <w:rFonts w:ascii="Arial" w:hAnsi="Arial" w:cs="Arial"/>
                <w:sz w:val="20"/>
                <w:szCs w:val="20"/>
              </w:rPr>
              <w:t>which specimen type?</w:t>
            </w:r>
            <w:r>
              <w:rPr>
                <w:rFonts w:ascii="Arial" w:hAnsi="Arial" w:cs="Arial"/>
                <w:sz w:val="20"/>
                <w:szCs w:val="20"/>
              </w:rPr>
              <w:t xml:space="preserve"> </w:t>
            </w:r>
            <w:r w:rsidRPr="00FC6ADC">
              <w:rPr>
                <w:rFonts w:ascii="Arial" w:hAnsi="Arial" w:cs="Arial"/>
                <w:sz w:val="20"/>
                <w:szCs w:val="20"/>
              </w:rPr>
              <w:t>(check all that apply)</w:t>
            </w:r>
            <w:r>
              <w:rPr>
                <w:rFonts w:ascii="Arial" w:hAnsi="Arial" w:cs="Arial"/>
                <w:i/>
                <w:color w:val="FF0000"/>
                <w:sz w:val="20"/>
                <w:szCs w:val="20"/>
              </w:rPr>
              <w:t xml:space="preserve"> </w:t>
            </w:r>
          </w:p>
        </w:tc>
      </w:tr>
      <w:tr w:rsidR="006267AB" w14:paraId="18C97BC7" w14:textId="77777777" w:rsidTr="647E56EF">
        <w:trPr>
          <w:trHeight w:val="144"/>
        </w:trPr>
        <w:tc>
          <w:tcPr>
            <w:tcW w:w="11070" w:type="dxa"/>
            <w:gridSpan w:val="9"/>
            <w:tcBorders>
              <w:top w:val="nil"/>
              <w:left w:val="single" w:sz="12" w:space="0" w:color="auto"/>
              <w:bottom w:val="nil"/>
              <w:right w:val="single" w:sz="12" w:space="0" w:color="auto"/>
            </w:tcBorders>
            <w:shd w:val="clear" w:color="auto" w:fill="auto"/>
            <w:vAlign w:val="center"/>
          </w:tcPr>
          <w:p w14:paraId="71B71C66" w14:textId="77777777" w:rsidR="006267AB" w:rsidRDefault="006267AB" w:rsidP="006267AB">
            <w:pPr>
              <w:spacing w:after="0" w:line="240" w:lineRule="auto"/>
              <w:ind w:left="774"/>
              <w:rPr>
                <w:rFonts w:ascii="Arial" w:hAnsi="Arial" w:cs="Arial"/>
                <w:sz w:val="20"/>
                <w:szCs w:val="20"/>
              </w:rPr>
            </w:pPr>
            <w:r w:rsidRPr="008856A8">
              <w:rPr>
                <w:rFonts w:ascii="Arial" w:hAnsi="Arial" w:cs="Arial"/>
                <w:sz w:val="30"/>
                <w:szCs w:val="30"/>
              </w:rPr>
              <w:t>□</w:t>
            </w:r>
            <w:r w:rsidRPr="00315B6F">
              <w:rPr>
                <w:rFonts w:ascii="Arial" w:hAnsi="Arial" w:cs="Arial"/>
                <w:sz w:val="20"/>
                <w:szCs w:val="20"/>
              </w:rPr>
              <w:t xml:space="preserve"> Lower </w:t>
            </w:r>
            <w:proofErr w:type="gramStart"/>
            <w:r w:rsidRPr="00315B6F">
              <w:rPr>
                <w:rFonts w:ascii="Arial" w:hAnsi="Arial" w:cs="Arial"/>
                <w:sz w:val="20"/>
                <w:szCs w:val="20"/>
              </w:rPr>
              <w:t>Respiratory</w:t>
            </w:r>
            <w:r>
              <w:rPr>
                <w:rFonts w:ascii="Arial" w:hAnsi="Arial" w:cs="Arial"/>
                <w:sz w:val="20"/>
                <w:szCs w:val="20"/>
              </w:rPr>
              <w:t xml:space="preserve"> </w:t>
            </w:r>
            <w:r w:rsidRPr="00315B6F">
              <w:rPr>
                <w:rFonts w:ascii="Arial" w:hAnsi="Arial" w:cs="Arial"/>
                <w:sz w:val="20"/>
                <w:szCs w:val="20"/>
              </w:rPr>
              <w:t xml:space="preserve"> </w:t>
            </w:r>
            <w:r w:rsidRPr="008856A8">
              <w:rPr>
                <w:rFonts w:ascii="Arial" w:hAnsi="Arial" w:cs="Arial"/>
                <w:sz w:val="30"/>
                <w:szCs w:val="30"/>
              </w:rPr>
              <w:t>□</w:t>
            </w:r>
            <w:proofErr w:type="gramEnd"/>
            <w:r w:rsidRPr="00315B6F">
              <w:rPr>
                <w:rFonts w:ascii="Arial" w:hAnsi="Arial" w:cs="Arial"/>
                <w:sz w:val="20"/>
                <w:szCs w:val="20"/>
              </w:rPr>
              <w:t xml:space="preserve"> Upper Respiratory</w:t>
            </w:r>
            <w:r>
              <w:rPr>
                <w:rFonts w:ascii="Arial" w:hAnsi="Arial" w:cs="Arial"/>
                <w:sz w:val="20"/>
                <w:szCs w:val="20"/>
              </w:rPr>
              <w:t xml:space="preserve">  </w:t>
            </w:r>
            <w:r w:rsidRPr="008856A8">
              <w:rPr>
                <w:rFonts w:ascii="Arial" w:hAnsi="Arial" w:cs="Arial"/>
                <w:sz w:val="30"/>
                <w:szCs w:val="30"/>
              </w:rPr>
              <w:t>□</w:t>
            </w:r>
            <w:r w:rsidRPr="00315B6F">
              <w:rPr>
                <w:rFonts w:ascii="Arial" w:hAnsi="Arial" w:cs="Arial"/>
                <w:sz w:val="20"/>
                <w:szCs w:val="20"/>
              </w:rPr>
              <w:t xml:space="preserve"> Lung Tissue</w:t>
            </w:r>
            <w:r>
              <w:rPr>
                <w:rFonts w:ascii="Arial" w:hAnsi="Arial" w:cs="Arial"/>
                <w:sz w:val="20"/>
                <w:szCs w:val="20"/>
              </w:rPr>
              <w:t xml:space="preserve">  </w:t>
            </w:r>
            <w:r w:rsidRPr="008856A8">
              <w:rPr>
                <w:rFonts w:ascii="Arial" w:hAnsi="Arial" w:cs="Arial"/>
                <w:sz w:val="30"/>
                <w:szCs w:val="30"/>
              </w:rPr>
              <w:t>□</w:t>
            </w:r>
            <w:r w:rsidRPr="00315B6F">
              <w:rPr>
                <w:rFonts w:ascii="Arial" w:hAnsi="Arial" w:cs="Arial"/>
                <w:sz w:val="20"/>
                <w:szCs w:val="20"/>
              </w:rPr>
              <w:t xml:space="preserve"> Pleural Fluid</w:t>
            </w:r>
          </w:p>
        </w:tc>
      </w:tr>
      <w:tr w:rsidR="006267AB" w14:paraId="47C513EC" w14:textId="77777777" w:rsidTr="647E56EF">
        <w:trPr>
          <w:trHeight w:val="144"/>
        </w:trPr>
        <w:tc>
          <w:tcPr>
            <w:tcW w:w="11070" w:type="dxa"/>
            <w:gridSpan w:val="9"/>
            <w:tcBorders>
              <w:top w:val="nil"/>
              <w:left w:val="single" w:sz="12" w:space="0" w:color="auto"/>
              <w:bottom w:val="nil"/>
              <w:right w:val="single" w:sz="12" w:space="0" w:color="auto"/>
            </w:tcBorders>
            <w:shd w:val="clear" w:color="auto" w:fill="auto"/>
            <w:vAlign w:val="center"/>
          </w:tcPr>
          <w:p w14:paraId="049E4B8D" w14:textId="77777777" w:rsidR="006267AB" w:rsidRDefault="006267AB" w:rsidP="006267AB">
            <w:pPr>
              <w:spacing w:after="0" w:line="240" w:lineRule="auto"/>
              <w:ind w:left="774"/>
              <w:rPr>
                <w:rFonts w:ascii="Arial" w:hAnsi="Arial" w:cs="Arial"/>
                <w:sz w:val="20"/>
                <w:szCs w:val="20"/>
              </w:rPr>
            </w:pPr>
            <w:r w:rsidRPr="008856A8">
              <w:rPr>
                <w:rFonts w:ascii="Arial" w:hAnsi="Arial" w:cs="Arial"/>
                <w:sz w:val="30"/>
                <w:szCs w:val="30"/>
              </w:rPr>
              <w:t>□</w:t>
            </w:r>
            <w:r w:rsidRPr="00315B6F">
              <w:rPr>
                <w:rFonts w:ascii="Arial" w:hAnsi="Arial" w:cs="Arial"/>
                <w:sz w:val="20"/>
                <w:szCs w:val="20"/>
              </w:rPr>
              <w:t xml:space="preserve"> Urine for </w:t>
            </w:r>
            <w:r w:rsidRPr="00315B6F">
              <w:rPr>
                <w:rFonts w:ascii="Arial" w:hAnsi="Arial" w:cs="Arial"/>
                <w:i/>
                <w:sz w:val="20"/>
                <w:szCs w:val="20"/>
              </w:rPr>
              <w:t>Legionella</w:t>
            </w:r>
            <w:r w:rsidRPr="00315B6F">
              <w:rPr>
                <w:rFonts w:ascii="Arial" w:hAnsi="Arial" w:cs="Arial"/>
                <w:sz w:val="20"/>
                <w:szCs w:val="20"/>
              </w:rPr>
              <w:t xml:space="preserve"> or </w:t>
            </w:r>
            <w:r w:rsidRPr="00315B6F">
              <w:rPr>
                <w:rFonts w:ascii="Arial" w:hAnsi="Arial" w:cs="Arial"/>
                <w:i/>
                <w:sz w:val="20"/>
                <w:szCs w:val="20"/>
              </w:rPr>
              <w:t>Streptococcus pneumoniae</w:t>
            </w:r>
            <w:r w:rsidRPr="00315B6F">
              <w:rPr>
                <w:rFonts w:ascii="Arial" w:hAnsi="Arial" w:cs="Arial"/>
                <w:sz w:val="20"/>
                <w:szCs w:val="20"/>
              </w:rPr>
              <w:t xml:space="preserve"> antigen testing</w:t>
            </w:r>
          </w:p>
        </w:tc>
      </w:tr>
      <w:tr w:rsidR="006267AB" w14:paraId="2B7C6917" w14:textId="77777777" w:rsidTr="647E56EF">
        <w:trPr>
          <w:trHeight w:val="315"/>
        </w:trPr>
        <w:tc>
          <w:tcPr>
            <w:tcW w:w="11070" w:type="dxa"/>
            <w:gridSpan w:val="9"/>
            <w:tcBorders>
              <w:top w:val="nil"/>
              <w:left w:val="single" w:sz="12" w:space="0" w:color="auto"/>
              <w:bottom w:val="nil"/>
              <w:right w:val="single" w:sz="12" w:space="0" w:color="auto"/>
            </w:tcBorders>
            <w:shd w:val="clear" w:color="auto" w:fill="auto"/>
            <w:vAlign w:val="bottom"/>
          </w:tcPr>
          <w:p w14:paraId="6E9A2B4F" w14:textId="77777777" w:rsidR="006267AB" w:rsidRDefault="006267AB" w:rsidP="006267AB">
            <w:pPr>
              <w:pStyle w:val="BalloonText"/>
              <w:ind w:left="234" w:hanging="234"/>
              <w:contextualSpacing/>
              <w:rPr>
                <w:rFonts w:ascii="Arial" w:hAnsi="Arial" w:cs="Arial"/>
                <w:color w:val="auto"/>
                <w:sz w:val="20"/>
                <w:szCs w:val="20"/>
              </w:rPr>
            </w:pPr>
            <w:r w:rsidRPr="00005214">
              <w:rPr>
                <w:rFonts w:ascii="Arial" w:hAnsi="Arial" w:cs="Arial"/>
                <w:color w:val="auto"/>
                <w:sz w:val="20"/>
                <w:szCs w:val="20"/>
              </w:rPr>
              <w:t xml:space="preserve">Pathogen identified </w:t>
            </w:r>
            <w:r>
              <w:rPr>
                <w:rFonts w:ascii="Arial" w:hAnsi="Arial" w:cs="Arial"/>
                <w:color w:val="auto"/>
                <w:sz w:val="20"/>
                <w:szCs w:val="20"/>
              </w:rPr>
              <w:t>from</w:t>
            </w:r>
            <w:r w:rsidRPr="00315B6F">
              <w:rPr>
                <w:rFonts w:ascii="Arial" w:hAnsi="Arial" w:cs="Arial"/>
                <w:color w:val="auto"/>
                <w:sz w:val="20"/>
                <w:szCs w:val="20"/>
              </w:rPr>
              <w:t xml:space="preserve"> </w:t>
            </w:r>
            <w:proofErr w:type="gramStart"/>
            <w:r w:rsidRPr="00315B6F">
              <w:rPr>
                <w:rFonts w:ascii="Arial" w:hAnsi="Arial" w:cs="Arial"/>
                <w:color w:val="auto"/>
                <w:sz w:val="20"/>
                <w:szCs w:val="20"/>
              </w:rPr>
              <w:t>BLOOD</w:t>
            </w:r>
            <w:r>
              <w:rPr>
                <w:rFonts w:ascii="Arial" w:hAnsi="Arial" w:cs="Arial"/>
                <w:color w:val="auto"/>
                <w:sz w:val="20"/>
                <w:szCs w:val="20"/>
              </w:rPr>
              <w:t>?</w:t>
            </w:r>
            <w:proofErr w:type="gramEnd"/>
            <w:r w:rsidRPr="00315B6F">
              <w:rPr>
                <w:rFonts w:ascii="Arial" w:hAnsi="Arial" w:cs="Arial"/>
                <w:color w:val="auto"/>
                <w:sz w:val="20"/>
                <w:szCs w:val="20"/>
              </w:rPr>
              <w:t xml:space="preserve"> </w:t>
            </w:r>
            <w:r w:rsidRPr="00315B6F">
              <w:rPr>
                <w:rFonts w:ascii="Arial" w:hAnsi="Arial" w:cs="Arial"/>
                <w:sz w:val="20"/>
                <w:szCs w:val="20"/>
              </w:rPr>
              <w:t xml:space="preserve">    </w:t>
            </w:r>
            <w:r w:rsidRPr="00FC6ADC">
              <w:rPr>
                <w:rFonts w:ascii="Arial" w:hAnsi="Arial" w:cs="Arial"/>
                <w:color w:val="auto"/>
                <w:sz w:val="30"/>
                <w:szCs w:val="30"/>
              </w:rPr>
              <w:t>□</w:t>
            </w:r>
            <w:r w:rsidRPr="00FC6ADC">
              <w:rPr>
                <w:rFonts w:ascii="Arial" w:hAnsi="Arial" w:cs="Arial"/>
                <w:color w:val="auto"/>
                <w:sz w:val="20"/>
                <w:szCs w:val="20"/>
              </w:rPr>
              <w:t xml:space="preserve"> Yes  </w:t>
            </w:r>
            <w:r w:rsidRPr="00FC6ADC">
              <w:rPr>
                <w:rFonts w:ascii="Verdana" w:hAnsi="Verdana" w:cs="Arial"/>
                <w:color w:val="auto"/>
                <w:sz w:val="20"/>
                <w:szCs w:val="20"/>
              </w:rPr>
              <w:t xml:space="preserve"> </w:t>
            </w:r>
            <w:r w:rsidRPr="00FC6ADC">
              <w:rPr>
                <w:rFonts w:ascii="Arial" w:hAnsi="Arial" w:cs="Arial"/>
                <w:color w:val="auto"/>
                <w:sz w:val="30"/>
                <w:szCs w:val="30"/>
              </w:rPr>
              <w:t>□</w:t>
            </w:r>
            <w:r w:rsidRPr="00FC6ADC">
              <w:rPr>
                <w:rFonts w:ascii="Arial" w:hAnsi="Arial" w:cs="Arial"/>
                <w:color w:val="auto"/>
                <w:sz w:val="20"/>
                <w:szCs w:val="20"/>
              </w:rPr>
              <w:t xml:space="preserve"> No </w:t>
            </w:r>
            <w:r w:rsidRPr="00FC6ADC">
              <w:rPr>
                <w:rFonts w:ascii="Verdana" w:hAnsi="Verdana" w:cs="Arial"/>
                <w:color w:val="auto"/>
                <w:sz w:val="20"/>
                <w:szCs w:val="20"/>
              </w:rPr>
              <w:t xml:space="preserve">  </w:t>
            </w:r>
          </w:p>
        </w:tc>
      </w:tr>
      <w:tr w:rsidR="006267AB" w14:paraId="1F50A531" w14:textId="77777777" w:rsidTr="647E56EF">
        <w:tc>
          <w:tcPr>
            <w:tcW w:w="3060" w:type="dxa"/>
            <w:gridSpan w:val="4"/>
            <w:tcBorders>
              <w:left w:val="single" w:sz="12" w:space="0" w:color="auto"/>
            </w:tcBorders>
            <w:shd w:val="clear" w:color="auto" w:fill="auto"/>
          </w:tcPr>
          <w:p w14:paraId="5ED866B4" w14:textId="77777777" w:rsidR="006267AB" w:rsidRPr="00211F2E" w:rsidRDefault="006267AB" w:rsidP="006267AB">
            <w:pPr>
              <w:spacing w:after="0" w:line="240" w:lineRule="auto"/>
              <w:rPr>
                <w:rFonts w:ascii="Arial" w:hAnsi="Arial" w:cs="Arial"/>
                <w:sz w:val="20"/>
                <w:szCs w:val="20"/>
              </w:rPr>
            </w:pPr>
            <w:r w:rsidRPr="00211F2E">
              <w:rPr>
                <w:rFonts w:ascii="Arial" w:hAnsi="Arial" w:cs="Arial"/>
                <w:sz w:val="20"/>
                <w:szCs w:val="20"/>
              </w:rPr>
              <w:t>**Died:  Yes    No</w:t>
            </w:r>
          </w:p>
        </w:tc>
        <w:tc>
          <w:tcPr>
            <w:tcW w:w="4005" w:type="dxa"/>
            <w:gridSpan w:val="3"/>
            <w:tcBorders>
              <w:right w:val="single" w:sz="12" w:space="0" w:color="auto"/>
            </w:tcBorders>
            <w:shd w:val="clear" w:color="auto" w:fill="auto"/>
          </w:tcPr>
          <w:p w14:paraId="2EE8EEF1" w14:textId="77777777" w:rsidR="006267AB" w:rsidRPr="00211F2E" w:rsidRDefault="006267AB" w:rsidP="006267AB">
            <w:pPr>
              <w:spacing w:after="0" w:line="240" w:lineRule="auto"/>
              <w:rPr>
                <w:rFonts w:ascii="Arial" w:hAnsi="Arial" w:cs="Arial"/>
                <w:sz w:val="20"/>
                <w:szCs w:val="20"/>
              </w:rPr>
            </w:pPr>
            <w:proofErr w:type="spellStart"/>
            <w:r>
              <w:rPr>
                <w:rFonts w:ascii="Arial" w:hAnsi="Arial" w:cs="Arial"/>
                <w:sz w:val="20"/>
                <w:szCs w:val="20"/>
              </w:rPr>
              <w:t>PedVAE</w:t>
            </w:r>
            <w:proofErr w:type="spellEnd"/>
            <w:r>
              <w:rPr>
                <w:rFonts w:ascii="Arial" w:hAnsi="Arial" w:cs="Arial"/>
                <w:sz w:val="20"/>
                <w:szCs w:val="20"/>
              </w:rPr>
              <w:t xml:space="preserve"> contributed to death:  Yes   No</w:t>
            </w:r>
          </w:p>
        </w:tc>
        <w:tc>
          <w:tcPr>
            <w:tcW w:w="4005" w:type="dxa"/>
            <w:gridSpan w:val="2"/>
            <w:tcBorders>
              <w:right w:val="single" w:sz="12" w:space="0" w:color="auto"/>
            </w:tcBorders>
            <w:shd w:val="clear" w:color="auto" w:fill="auto"/>
          </w:tcPr>
          <w:p w14:paraId="39236E71" w14:textId="77777777" w:rsidR="006267AB" w:rsidRPr="00211F2E" w:rsidRDefault="006267AB" w:rsidP="006267AB">
            <w:pPr>
              <w:spacing w:after="0" w:line="240" w:lineRule="auto"/>
              <w:rPr>
                <w:rFonts w:ascii="Arial" w:hAnsi="Arial" w:cs="Arial"/>
                <w:sz w:val="20"/>
                <w:szCs w:val="20"/>
              </w:rPr>
            </w:pPr>
            <w:r w:rsidRPr="00211F2E">
              <w:rPr>
                <w:rFonts w:ascii="Arial" w:hAnsi="Arial" w:cs="Arial"/>
                <w:sz w:val="20"/>
                <w:szCs w:val="20"/>
              </w:rPr>
              <w:t>Discharge Date:</w:t>
            </w:r>
          </w:p>
        </w:tc>
      </w:tr>
      <w:tr w:rsidR="006267AB" w14:paraId="28ECE165" w14:textId="77777777" w:rsidTr="647E56EF">
        <w:tc>
          <w:tcPr>
            <w:tcW w:w="11070" w:type="dxa"/>
            <w:gridSpan w:val="9"/>
            <w:tcBorders>
              <w:left w:val="single" w:sz="12" w:space="0" w:color="auto"/>
              <w:right w:val="single" w:sz="12" w:space="0" w:color="auto"/>
            </w:tcBorders>
            <w:shd w:val="clear" w:color="auto" w:fill="auto"/>
          </w:tcPr>
          <w:p w14:paraId="73DE0EDB" w14:textId="77777777" w:rsidR="006267AB" w:rsidRPr="00211F2E" w:rsidRDefault="006267AB" w:rsidP="006267AB">
            <w:pPr>
              <w:spacing w:after="0" w:line="240" w:lineRule="auto"/>
              <w:rPr>
                <w:rFonts w:ascii="Arial" w:hAnsi="Arial" w:cs="Arial"/>
                <w:sz w:val="20"/>
                <w:szCs w:val="20"/>
              </w:rPr>
            </w:pPr>
            <w:r>
              <w:rPr>
                <w:rFonts w:ascii="Arial" w:hAnsi="Arial" w:cs="Arial"/>
                <w:sz w:val="20"/>
                <w:szCs w:val="20"/>
              </w:rPr>
              <w:t>*</w:t>
            </w:r>
            <w:r w:rsidRPr="00CD0DE7">
              <w:rPr>
                <w:rFonts w:ascii="Arial" w:hAnsi="Arial" w:cs="Arial"/>
                <w:sz w:val="20"/>
                <w:szCs w:val="20"/>
              </w:rPr>
              <w:t xml:space="preserve">COVID-19:  Yes     No </w:t>
            </w:r>
          </w:p>
        </w:tc>
      </w:tr>
      <w:tr w:rsidR="006267AB" w14:paraId="500E1803" w14:textId="77777777" w:rsidTr="647E56EF">
        <w:tc>
          <w:tcPr>
            <w:tcW w:w="11070" w:type="dxa"/>
            <w:gridSpan w:val="9"/>
            <w:tcBorders>
              <w:left w:val="single" w:sz="12" w:space="0" w:color="auto"/>
              <w:bottom w:val="single" w:sz="12" w:space="0" w:color="auto"/>
              <w:right w:val="single" w:sz="12" w:space="0" w:color="auto"/>
            </w:tcBorders>
            <w:shd w:val="clear" w:color="auto" w:fill="auto"/>
          </w:tcPr>
          <w:p w14:paraId="228FA0A8" w14:textId="77777777" w:rsidR="006267AB" w:rsidRPr="00482F46" w:rsidRDefault="006267AB" w:rsidP="006267AB">
            <w:pPr>
              <w:spacing w:after="0" w:line="240" w:lineRule="auto"/>
              <w:rPr>
                <w:rFonts w:ascii="Arial" w:hAnsi="Arial" w:cs="Arial"/>
                <w:sz w:val="13"/>
                <w:szCs w:val="13"/>
              </w:rPr>
            </w:pPr>
            <w:r w:rsidRPr="00482F46">
              <w:rPr>
                <w:rFonts w:ascii="Arial" w:hAnsi="Arial" w:cs="Arial"/>
                <w:sz w:val="13"/>
                <w:szCs w:val="13"/>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5CD4CF5" w14:textId="096CE88C" w:rsidR="006267AB" w:rsidRPr="00211F2E" w:rsidRDefault="006267AB" w:rsidP="006267AB">
            <w:pPr>
              <w:rPr>
                <w:rFonts w:ascii="Arial" w:hAnsi="Arial" w:cs="Arial"/>
                <w:sz w:val="12"/>
                <w:szCs w:val="12"/>
              </w:rPr>
            </w:pPr>
            <w:r w:rsidRPr="00482F46">
              <w:rPr>
                <w:rFonts w:ascii="Arial" w:hAnsi="Arial" w:cs="Arial"/>
                <w:sz w:val="13"/>
                <w:szCs w:val="13"/>
              </w:rPr>
              <w:t xml:space="preserve">Public reporting burden of this collection of information is estimated to average </w:t>
            </w:r>
            <w:r w:rsidR="001F5A07">
              <w:rPr>
                <w:rFonts w:ascii="Arial" w:hAnsi="Arial" w:cs="Arial"/>
                <w:sz w:val="13"/>
                <w:szCs w:val="13"/>
              </w:rPr>
              <w:t>34</w:t>
            </w:r>
            <w:r w:rsidRPr="00482F46">
              <w:rPr>
                <w:rFonts w:ascii="Arial" w:hAnsi="Arial" w:cs="Arial"/>
                <w:sz w:val="13"/>
                <w:szCs w:val="13"/>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w:t>
            </w:r>
            <w:r w:rsidRPr="00482F46">
              <w:rPr>
                <w:rFonts w:ascii="Arial" w:hAnsi="Arial" w:cs="Arial"/>
                <w:color w:val="000000"/>
                <w:sz w:val="13"/>
                <w:szCs w:val="13"/>
                <w:shd w:val="clear" w:color="auto" w:fill="FFFFFF"/>
              </w:rPr>
              <w:t>CDC, Reports Clearance Officer, 1600 Clifton Rd., MS H21-8, Atlanta, GA 30333, ATTN:  PRA (0920-0666).</w:t>
            </w:r>
            <w:r>
              <w:rPr>
                <w:rFonts w:ascii="Arial" w:hAnsi="Arial" w:cs="Arial"/>
                <w:color w:val="000000"/>
                <w:sz w:val="13"/>
                <w:szCs w:val="13"/>
                <w:shd w:val="clear" w:color="auto" w:fill="FFFFFF"/>
              </w:rPr>
              <w:t xml:space="preserve">  </w:t>
            </w:r>
            <w:r w:rsidRPr="00482F46">
              <w:rPr>
                <w:rFonts w:ascii="Arial" w:hAnsi="Arial" w:cs="Arial"/>
                <w:sz w:val="13"/>
                <w:szCs w:val="13"/>
              </w:rPr>
              <w:t>CDC 57.113 (Front), R1, v9.2</w:t>
            </w:r>
          </w:p>
        </w:tc>
      </w:tr>
    </w:tbl>
    <w:p w14:paraId="47BC1018" w14:textId="77777777" w:rsidR="008D2E08" w:rsidRDefault="008D2E08" w:rsidP="00D01BB8">
      <w:pPr>
        <w:rPr>
          <w:rFonts w:ascii="Arial" w:hAnsi="Arial" w:cs="Arial"/>
          <w:sz w:val="20"/>
          <w:szCs w:val="20"/>
        </w:rPr>
        <w:sectPr w:rsidR="008D2E08" w:rsidSect="003C3785">
          <w:headerReference w:type="default" r:id="rId11"/>
          <w:footerReference w:type="default" r:id="rId12"/>
          <w:pgSz w:w="12240" w:h="15840"/>
          <w:pgMar w:top="990" w:right="1440" w:bottom="360" w:left="1440" w:header="360" w:footer="268" w:gutter="0"/>
          <w:cols w:space="720"/>
          <w:docGrid w:linePitch="360"/>
        </w:sectPr>
      </w:pPr>
    </w:p>
    <w:p w14:paraId="14C23CDE" w14:textId="77777777" w:rsidR="003C3785" w:rsidRPr="003C3785" w:rsidRDefault="00FF34A7" w:rsidP="003C3785">
      <w:pPr>
        <w:pStyle w:val="NoSpacing"/>
        <w:jc w:val="center"/>
        <w:rPr>
          <w:rFonts w:ascii="Arial" w:hAnsi="Arial" w:cs="Arial"/>
          <w:b/>
          <w:sz w:val="28"/>
          <w:szCs w:val="28"/>
        </w:rPr>
      </w:pPr>
      <w:r>
        <w:rPr>
          <w:rFonts w:ascii="Arial" w:hAnsi="Arial" w:cs="Arial"/>
          <w:b/>
          <w:sz w:val="28"/>
          <w:szCs w:val="28"/>
        </w:rPr>
        <w:lastRenderedPageBreak/>
        <w:t xml:space="preserve">Pediatric </w:t>
      </w:r>
      <w:r w:rsidR="00BE321D">
        <w:rPr>
          <w:rFonts w:ascii="Arial" w:hAnsi="Arial" w:cs="Arial"/>
          <w:b/>
          <w:sz w:val="28"/>
          <w:szCs w:val="28"/>
        </w:rPr>
        <w:t xml:space="preserve">Ventilator-Associated </w:t>
      </w:r>
      <w:r>
        <w:rPr>
          <w:rFonts w:ascii="Arial" w:hAnsi="Arial" w:cs="Arial"/>
          <w:b/>
          <w:sz w:val="28"/>
          <w:szCs w:val="28"/>
        </w:rPr>
        <w:t>Event</w:t>
      </w:r>
      <w:r w:rsidR="00BE321D">
        <w:rPr>
          <w:rFonts w:ascii="Arial" w:hAnsi="Arial" w:cs="Arial"/>
          <w:b/>
          <w:sz w:val="28"/>
          <w:szCs w:val="28"/>
        </w:rPr>
        <w:t xml:space="preserve"> (</w:t>
      </w:r>
      <w:proofErr w:type="spellStart"/>
      <w:r>
        <w:rPr>
          <w:rFonts w:ascii="Arial" w:hAnsi="Arial" w:cs="Arial"/>
          <w:b/>
          <w:sz w:val="28"/>
          <w:szCs w:val="28"/>
        </w:rPr>
        <w:t>PedVAE</w:t>
      </w:r>
      <w:proofErr w:type="spellEnd"/>
      <w:r w:rsidR="00BE321D">
        <w:rPr>
          <w:rFonts w:ascii="Arial" w:hAnsi="Arial" w:cs="Arial"/>
          <w:b/>
          <w:sz w:val="28"/>
          <w:szCs w:val="28"/>
        </w:rPr>
        <w:t>)</w:t>
      </w:r>
    </w:p>
    <w:p w14:paraId="7AA5C372" w14:textId="77777777" w:rsidR="00757D7B" w:rsidRDefault="00FF34A7" w:rsidP="00D01BB8">
      <w:pPr>
        <w:rPr>
          <w:rFonts w:ascii="Arial" w:hAnsi="Arial" w:cs="Arial"/>
          <w:sz w:val="20"/>
          <w:szCs w:val="20"/>
        </w:rPr>
      </w:pPr>
      <w:r>
        <w:rPr>
          <w:rFonts w:ascii="Arial" w:hAnsi="Arial" w:cs="Arial"/>
          <w:sz w:val="20"/>
          <w:szCs w:val="20"/>
        </w:rPr>
        <w:t>‘</w:t>
      </w:r>
    </w:p>
    <w:tbl>
      <w:tblPr>
        <w:tblStyle w:val="TableGrid81"/>
        <w:tblW w:w="10980" w:type="dxa"/>
        <w:tblInd w:w="-635" w:type="dxa"/>
        <w:tblLook w:val="04A0" w:firstRow="1" w:lastRow="0" w:firstColumn="1" w:lastColumn="0" w:noHBand="0" w:noVBand="1"/>
      </w:tblPr>
      <w:tblGrid>
        <w:gridCol w:w="854"/>
        <w:gridCol w:w="1376"/>
        <w:gridCol w:w="8750"/>
      </w:tblGrid>
      <w:tr w:rsidR="005120DF" w14:paraId="45571E45" w14:textId="77777777" w:rsidTr="00757D7B">
        <w:trPr>
          <w:trHeight w:val="321"/>
        </w:trPr>
        <w:tc>
          <w:tcPr>
            <w:tcW w:w="854" w:type="dxa"/>
          </w:tcPr>
          <w:p w14:paraId="4447F276" w14:textId="77777777" w:rsidR="00757D7B" w:rsidRPr="00757D7B" w:rsidRDefault="00FF34A7" w:rsidP="00757D7B">
            <w:pPr>
              <w:spacing w:after="0" w:line="240" w:lineRule="auto"/>
              <w:rPr>
                <w:rFonts w:ascii="Arial" w:hAnsi="Arial" w:cs="Arial"/>
                <w:b/>
                <w:sz w:val="14"/>
                <w:szCs w:val="14"/>
              </w:rPr>
            </w:pPr>
            <w:r w:rsidRPr="00757D7B">
              <w:rPr>
                <w:rFonts w:ascii="Arial" w:hAnsi="Arial" w:cs="Arial"/>
                <w:b/>
                <w:sz w:val="14"/>
                <w:szCs w:val="14"/>
              </w:rPr>
              <w:t>Pathogen #</w:t>
            </w:r>
          </w:p>
        </w:tc>
        <w:tc>
          <w:tcPr>
            <w:tcW w:w="10126" w:type="dxa"/>
            <w:gridSpan w:val="2"/>
            <w:shd w:val="clear" w:color="auto" w:fill="E7E6E6"/>
          </w:tcPr>
          <w:p w14:paraId="172D7110" w14:textId="77777777" w:rsidR="00757D7B" w:rsidRPr="00757D7B" w:rsidRDefault="00FF34A7" w:rsidP="00757D7B">
            <w:pPr>
              <w:spacing w:after="0" w:line="240" w:lineRule="auto"/>
              <w:rPr>
                <w:rFonts w:ascii="Arial" w:hAnsi="Arial" w:cs="Arial"/>
                <w:b/>
                <w:sz w:val="14"/>
                <w:szCs w:val="14"/>
              </w:rPr>
            </w:pPr>
            <w:r w:rsidRPr="00757D7B">
              <w:rPr>
                <w:rFonts w:ascii="Arial" w:hAnsi="Arial" w:cs="Arial"/>
                <w:b/>
                <w:sz w:val="14"/>
                <w:szCs w:val="14"/>
              </w:rPr>
              <w:t>Gram-positive Organisms</w:t>
            </w:r>
          </w:p>
        </w:tc>
      </w:tr>
      <w:tr w:rsidR="005120DF" w14:paraId="1517B914" w14:textId="77777777" w:rsidTr="00757D7B">
        <w:trPr>
          <w:trHeight w:val="1077"/>
        </w:trPr>
        <w:tc>
          <w:tcPr>
            <w:tcW w:w="854" w:type="dxa"/>
          </w:tcPr>
          <w:p w14:paraId="3A312465" w14:textId="77777777" w:rsidR="00757D7B" w:rsidRPr="00C00CD1" w:rsidRDefault="00757D7B" w:rsidP="00757D7B">
            <w:pPr>
              <w:spacing w:after="0" w:line="240" w:lineRule="auto"/>
              <w:rPr>
                <w:rFonts w:ascii="Arial" w:hAnsi="Arial" w:cs="Arial"/>
                <w:b/>
                <w:sz w:val="14"/>
                <w:szCs w:val="14"/>
              </w:rPr>
            </w:pPr>
          </w:p>
        </w:tc>
        <w:tc>
          <w:tcPr>
            <w:tcW w:w="1376" w:type="dxa"/>
          </w:tcPr>
          <w:p w14:paraId="0A4DFCAE"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i/>
                <w:sz w:val="14"/>
                <w:szCs w:val="14"/>
              </w:rPr>
              <w:t xml:space="preserve">Staphylococcus </w:t>
            </w:r>
            <w:r w:rsidRPr="00C00CD1">
              <w:rPr>
                <w:rFonts w:ascii="Arial" w:hAnsi="Arial" w:cs="Arial"/>
                <w:sz w:val="14"/>
                <w:szCs w:val="14"/>
              </w:rPr>
              <w:t>coagulase-negative</w:t>
            </w:r>
          </w:p>
          <w:p w14:paraId="6CE34559" w14:textId="77777777" w:rsidR="00757D7B" w:rsidRPr="00C00CD1" w:rsidRDefault="00757D7B" w:rsidP="00757D7B">
            <w:pPr>
              <w:spacing w:after="0" w:line="240" w:lineRule="auto"/>
              <w:rPr>
                <w:rFonts w:ascii="Arial" w:hAnsi="Arial" w:cs="Arial"/>
                <w:b/>
                <w:sz w:val="14"/>
                <w:szCs w:val="14"/>
              </w:rPr>
            </w:pPr>
          </w:p>
          <w:p w14:paraId="65E852A1" w14:textId="77777777" w:rsidR="00757D7B" w:rsidRPr="00C00CD1" w:rsidRDefault="00FF34A7" w:rsidP="00757D7B">
            <w:pPr>
              <w:rPr>
                <w:rFonts w:ascii="Arial" w:hAnsi="Arial" w:cs="Arial"/>
                <w:sz w:val="14"/>
                <w:szCs w:val="14"/>
              </w:rPr>
            </w:pPr>
            <w:r w:rsidRPr="00C00CD1">
              <w:rPr>
                <w:rFonts w:ascii="Arial" w:hAnsi="Arial" w:cs="Arial"/>
                <w:sz w:val="14"/>
                <w:szCs w:val="14"/>
              </w:rPr>
              <w:t xml:space="preserve">(specify species if available): </w:t>
            </w:r>
          </w:p>
        </w:tc>
        <w:tc>
          <w:tcPr>
            <w:tcW w:w="8750" w:type="dxa"/>
          </w:tcPr>
          <w:tbl>
            <w:tblPr>
              <w:tblStyle w:val="TableGridLight2"/>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5120DF" w14:paraId="729ECC50" w14:textId="77777777" w:rsidTr="00757D7B">
              <w:trPr>
                <w:trHeight w:val="522"/>
              </w:trPr>
              <w:tc>
                <w:tcPr>
                  <w:tcW w:w="1034" w:type="dxa"/>
                </w:tcPr>
                <w:p w14:paraId="1CB6C887"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CEFOX/OX</w:t>
                  </w:r>
                </w:p>
                <w:p w14:paraId="2B3794F2"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R N</w:t>
                  </w:r>
                </w:p>
              </w:tc>
              <w:tc>
                <w:tcPr>
                  <w:tcW w:w="1086" w:type="dxa"/>
                </w:tcPr>
                <w:p w14:paraId="0E59E0B5"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VANC</w:t>
                  </w:r>
                </w:p>
                <w:p w14:paraId="290E3C99"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79" w:type="dxa"/>
                </w:tcPr>
                <w:p w14:paraId="22377FF1" w14:textId="77777777" w:rsidR="00757D7B" w:rsidRPr="00C00CD1" w:rsidRDefault="00757D7B" w:rsidP="00757D7B">
                  <w:pPr>
                    <w:spacing w:after="0" w:line="240" w:lineRule="auto"/>
                    <w:rPr>
                      <w:rFonts w:ascii="Arial" w:hAnsi="Arial" w:cs="Arial"/>
                      <w:b/>
                      <w:sz w:val="14"/>
                      <w:szCs w:val="14"/>
                    </w:rPr>
                  </w:pPr>
                </w:p>
              </w:tc>
              <w:tc>
                <w:tcPr>
                  <w:tcW w:w="979" w:type="dxa"/>
                </w:tcPr>
                <w:p w14:paraId="46340988" w14:textId="77777777" w:rsidR="00757D7B" w:rsidRPr="00C00CD1" w:rsidRDefault="00757D7B" w:rsidP="00757D7B">
                  <w:pPr>
                    <w:spacing w:after="0" w:line="240" w:lineRule="auto"/>
                    <w:rPr>
                      <w:rFonts w:ascii="Arial" w:hAnsi="Arial" w:cs="Arial"/>
                      <w:b/>
                      <w:sz w:val="14"/>
                      <w:szCs w:val="14"/>
                    </w:rPr>
                  </w:pPr>
                </w:p>
              </w:tc>
              <w:tc>
                <w:tcPr>
                  <w:tcW w:w="981" w:type="dxa"/>
                </w:tcPr>
                <w:p w14:paraId="555E7D19" w14:textId="77777777" w:rsidR="00757D7B" w:rsidRPr="00C00CD1" w:rsidRDefault="00757D7B" w:rsidP="00757D7B">
                  <w:pPr>
                    <w:spacing w:after="0" w:line="240" w:lineRule="auto"/>
                    <w:rPr>
                      <w:rFonts w:ascii="Arial" w:hAnsi="Arial" w:cs="Arial"/>
                      <w:b/>
                      <w:sz w:val="14"/>
                      <w:szCs w:val="14"/>
                    </w:rPr>
                  </w:pPr>
                </w:p>
              </w:tc>
              <w:tc>
                <w:tcPr>
                  <w:tcW w:w="981" w:type="dxa"/>
                </w:tcPr>
                <w:p w14:paraId="24F207FE" w14:textId="77777777" w:rsidR="00757D7B" w:rsidRPr="00C00CD1" w:rsidRDefault="00757D7B" w:rsidP="00757D7B">
                  <w:pPr>
                    <w:spacing w:after="0" w:line="240" w:lineRule="auto"/>
                    <w:rPr>
                      <w:rFonts w:ascii="Arial" w:hAnsi="Arial" w:cs="Arial"/>
                      <w:b/>
                      <w:sz w:val="14"/>
                      <w:szCs w:val="14"/>
                    </w:rPr>
                  </w:pPr>
                </w:p>
              </w:tc>
              <w:tc>
                <w:tcPr>
                  <w:tcW w:w="981" w:type="dxa"/>
                </w:tcPr>
                <w:p w14:paraId="742961EE" w14:textId="77777777" w:rsidR="00757D7B" w:rsidRPr="00C00CD1" w:rsidRDefault="00757D7B" w:rsidP="00757D7B">
                  <w:pPr>
                    <w:spacing w:after="0" w:line="240" w:lineRule="auto"/>
                    <w:rPr>
                      <w:rFonts w:ascii="Arial" w:hAnsi="Arial" w:cs="Arial"/>
                      <w:b/>
                      <w:sz w:val="14"/>
                      <w:szCs w:val="14"/>
                    </w:rPr>
                  </w:pPr>
                </w:p>
              </w:tc>
            </w:tr>
          </w:tbl>
          <w:p w14:paraId="511105C8" w14:textId="77777777" w:rsidR="00757D7B" w:rsidRPr="00C00CD1" w:rsidRDefault="00757D7B" w:rsidP="00757D7B">
            <w:pPr>
              <w:spacing w:after="0" w:line="240" w:lineRule="auto"/>
              <w:rPr>
                <w:rFonts w:ascii="Arial" w:hAnsi="Arial" w:cs="Arial"/>
                <w:b/>
                <w:sz w:val="14"/>
                <w:szCs w:val="14"/>
              </w:rPr>
            </w:pPr>
          </w:p>
        </w:tc>
      </w:tr>
      <w:tr w:rsidR="005120DF" w14:paraId="7B9FE62F" w14:textId="77777777" w:rsidTr="00757D7B">
        <w:trPr>
          <w:trHeight w:val="2042"/>
        </w:trPr>
        <w:tc>
          <w:tcPr>
            <w:tcW w:w="854" w:type="dxa"/>
          </w:tcPr>
          <w:p w14:paraId="4A23EB90" w14:textId="77777777" w:rsidR="00757D7B" w:rsidRPr="00C00CD1" w:rsidRDefault="00757D7B" w:rsidP="00757D7B">
            <w:pPr>
              <w:spacing w:after="0" w:line="240" w:lineRule="auto"/>
              <w:rPr>
                <w:rFonts w:ascii="Arial" w:hAnsi="Arial" w:cs="Arial"/>
                <w:b/>
                <w:sz w:val="14"/>
                <w:szCs w:val="14"/>
              </w:rPr>
            </w:pPr>
          </w:p>
        </w:tc>
        <w:tc>
          <w:tcPr>
            <w:tcW w:w="1376" w:type="dxa"/>
          </w:tcPr>
          <w:p w14:paraId="5F10CF19" w14:textId="77777777" w:rsidR="00757D7B" w:rsidRPr="00C00CD1" w:rsidRDefault="00FF34A7" w:rsidP="00757D7B">
            <w:pPr>
              <w:rPr>
                <w:rFonts w:ascii="Arial" w:hAnsi="Arial" w:cs="Arial"/>
                <w:i/>
                <w:sz w:val="14"/>
                <w:szCs w:val="14"/>
              </w:rPr>
            </w:pPr>
            <w:r w:rsidRPr="00C00CD1">
              <w:rPr>
                <w:rFonts w:ascii="Arial" w:hAnsi="Arial" w:cs="Arial"/>
                <w:i/>
                <w:sz w:val="14"/>
                <w:szCs w:val="14"/>
              </w:rPr>
              <w:t>____Enterococcus faecium</w:t>
            </w:r>
          </w:p>
          <w:p w14:paraId="22E5DF7B" w14:textId="77777777" w:rsidR="00757D7B" w:rsidRPr="00C00CD1" w:rsidRDefault="00FF34A7" w:rsidP="00757D7B">
            <w:pPr>
              <w:rPr>
                <w:rFonts w:ascii="Arial" w:hAnsi="Arial" w:cs="Arial"/>
                <w:i/>
                <w:sz w:val="14"/>
                <w:szCs w:val="14"/>
              </w:rPr>
            </w:pPr>
            <w:r w:rsidRPr="00C00CD1">
              <w:rPr>
                <w:rFonts w:ascii="Arial" w:hAnsi="Arial" w:cs="Arial"/>
                <w:i/>
                <w:sz w:val="14"/>
                <w:szCs w:val="14"/>
              </w:rPr>
              <w:t>____Enterococcus faecalis</w:t>
            </w:r>
          </w:p>
          <w:p w14:paraId="67BB2CA6" w14:textId="77777777" w:rsidR="00757D7B" w:rsidRPr="00C00CD1" w:rsidRDefault="00FF34A7" w:rsidP="00757D7B">
            <w:pPr>
              <w:rPr>
                <w:rFonts w:ascii="Arial" w:hAnsi="Arial" w:cs="Arial"/>
                <w:sz w:val="14"/>
                <w:szCs w:val="14"/>
              </w:rPr>
            </w:pPr>
            <w:r w:rsidRPr="00C00CD1">
              <w:rPr>
                <w:rFonts w:ascii="Arial" w:hAnsi="Arial" w:cs="Arial"/>
                <w:i/>
                <w:sz w:val="14"/>
                <w:szCs w:val="14"/>
              </w:rPr>
              <w:t xml:space="preserve">____Enterococcus </w:t>
            </w:r>
            <w:r w:rsidRPr="00C00CD1">
              <w:rPr>
                <w:rFonts w:ascii="Arial" w:hAnsi="Arial" w:cs="Arial"/>
                <w:sz w:val="14"/>
                <w:szCs w:val="14"/>
              </w:rPr>
              <w:t xml:space="preserve">spp.   (Only those not identified to the species </w:t>
            </w:r>
            <w:proofErr w:type="gramStart"/>
            <w:r w:rsidR="006D4383" w:rsidRPr="00C00CD1">
              <w:rPr>
                <w:rFonts w:ascii="Arial" w:hAnsi="Arial" w:cs="Arial"/>
                <w:sz w:val="14"/>
                <w:szCs w:val="14"/>
              </w:rPr>
              <w:t xml:space="preserve">level)  </w:t>
            </w:r>
            <w:r w:rsidRPr="00C00CD1">
              <w:rPr>
                <w:rFonts w:ascii="Arial" w:hAnsi="Arial" w:cs="Arial"/>
                <w:sz w:val="14"/>
                <w:szCs w:val="14"/>
              </w:rPr>
              <w:t xml:space="preserve"> </w:t>
            </w:r>
            <w:proofErr w:type="gramEnd"/>
            <w:r w:rsidRPr="00C00CD1">
              <w:rPr>
                <w:rFonts w:ascii="Arial" w:hAnsi="Arial" w:cs="Arial"/>
                <w:sz w:val="14"/>
                <w:szCs w:val="14"/>
              </w:rPr>
              <w:t xml:space="preserve">        </w:t>
            </w:r>
          </w:p>
        </w:tc>
        <w:tc>
          <w:tcPr>
            <w:tcW w:w="8750" w:type="dxa"/>
          </w:tcPr>
          <w:tbl>
            <w:tblPr>
              <w:tblStyle w:val="TableGridLight2"/>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5120DF" w14:paraId="2259DAFE" w14:textId="77777777" w:rsidTr="00757D7B">
              <w:trPr>
                <w:trHeight w:val="690"/>
              </w:trPr>
              <w:tc>
                <w:tcPr>
                  <w:tcW w:w="1202" w:type="dxa"/>
                </w:tcPr>
                <w:p w14:paraId="12ACDAA3"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DAPTO</w:t>
                  </w:r>
                </w:p>
                <w:p w14:paraId="0C4C5C23"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 xml:space="preserve">S </w:t>
                  </w:r>
                  <w:r w:rsidR="0038731C" w:rsidRPr="00C00CD1">
                    <w:rPr>
                      <w:rFonts w:ascii="Arial" w:hAnsi="Arial" w:cs="Arial"/>
                      <w:sz w:val="14"/>
                      <w:szCs w:val="14"/>
                    </w:rPr>
                    <w:t>I/</w:t>
                  </w:r>
                  <w:r w:rsidRPr="00C00CD1">
                    <w:rPr>
                      <w:rFonts w:ascii="Arial" w:hAnsi="Arial" w:cs="Arial"/>
                      <w:sz w:val="14"/>
                      <w:szCs w:val="14"/>
                    </w:rPr>
                    <w:t>S-DD NS R N</w:t>
                  </w:r>
                </w:p>
              </w:tc>
              <w:tc>
                <w:tcPr>
                  <w:tcW w:w="1068" w:type="dxa"/>
                </w:tcPr>
                <w:p w14:paraId="687751AD" w14:textId="77777777" w:rsidR="00757D7B" w:rsidRPr="00C00CD1" w:rsidRDefault="00FF34A7" w:rsidP="00757D7B">
                  <w:pPr>
                    <w:spacing w:after="0" w:line="240" w:lineRule="auto"/>
                    <w:rPr>
                      <w:rFonts w:ascii="Arial" w:hAnsi="Arial" w:cs="Arial"/>
                      <w:b/>
                      <w:sz w:val="14"/>
                      <w:szCs w:val="16"/>
                      <w:vertAlign w:val="superscript"/>
                    </w:rPr>
                  </w:pPr>
                  <w:r w:rsidRPr="00C00CD1">
                    <w:rPr>
                      <w:rFonts w:ascii="Arial" w:hAnsi="Arial" w:cs="Arial"/>
                      <w:b/>
                      <w:sz w:val="14"/>
                      <w:szCs w:val="14"/>
                    </w:rPr>
                    <w:t>GENTHL</w:t>
                  </w:r>
                  <w:r w:rsidRPr="00C00CD1">
                    <w:rPr>
                      <w:rFonts w:ascii="Arial" w:hAnsi="Arial" w:cs="Arial"/>
                      <w:b/>
                      <w:sz w:val="14"/>
                      <w:szCs w:val="16"/>
                      <w:vertAlign w:val="superscript"/>
                    </w:rPr>
                    <w:t>§</w:t>
                  </w:r>
                </w:p>
                <w:p w14:paraId="44854512" w14:textId="77777777" w:rsidR="00757D7B" w:rsidRPr="00C00CD1" w:rsidRDefault="00FF34A7" w:rsidP="00757D7B">
                  <w:pPr>
                    <w:rPr>
                      <w:rFonts w:ascii="Arial" w:hAnsi="Arial" w:cs="Arial"/>
                      <w:b/>
                      <w:sz w:val="14"/>
                      <w:szCs w:val="16"/>
                    </w:rPr>
                  </w:pPr>
                  <w:r w:rsidRPr="00C00CD1">
                    <w:rPr>
                      <w:rFonts w:ascii="Arial" w:hAnsi="Arial" w:cs="Arial"/>
                      <w:noProof/>
                      <w:sz w:val="14"/>
                      <w:szCs w:val="16"/>
                    </w:rPr>
                    <w:t>S R</w:t>
                  </w:r>
                  <w:r w:rsidRPr="00C00CD1">
                    <w:rPr>
                      <w:rFonts w:ascii="Arial" w:hAnsi="Arial" w:cs="Arial"/>
                      <w:sz w:val="14"/>
                      <w:szCs w:val="16"/>
                    </w:rPr>
                    <w:t xml:space="preserve"> N</w:t>
                  </w:r>
                </w:p>
              </w:tc>
              <w:tc>
                <w:tcPr>
                  <w:tcW w:w="1001" w:type="dxa"/>
                </w:tcPr>
                <w:p w14:paraId="47B79A9B"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LNZ</w:t>
                  </w:r>
                </w:p>
                <w:p w14:paraId="69B308B1"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1049" w:type="dxa"/>
                </w:tcPr>
                <w:p w14:paraId="14616D15"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VANC</w:t>
                  </w:r>
                </w:p>
                <w:p w14:paraId="78A27EFD"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99" w:type="dxa"/>
                </w:tcPr>
                <w:p w14:paraId="0CEEB13D" w14:textId="77777777" w:rsidR="00757D7B" w:rsidRPr="00C00CD1" w:rsidRDefault="00757D7B" w:rsidP="00757D7B">
                  <w:pPr>
                    <w:spacing w:after="0" w:line="240" w:lineRule="auto"/>
                    <w:rPr>
                      <w:rFonts w:ascii="Arial" w:hAnsi="Arial" w:cs="Arial"/>
                      <w:b/>
                      <w:sz w:val="14"/>
                      <w:szCs w:val="14"/>
                    </w:rPr>
                  </w:pPr>
                </w:p>
              </w:tc>
              <w:tc>
                <w:tcPr>
                  <w:tcW w:w="899" w:type="dxa"/>
                </w:tcPr>
                <w:p w14:paraId="3C12386B" w14:textId="77777777" w:rsidR="00757D7B" w:rsidRPr="00C00CD1" w:rsidRDefault="00757D7B" w:rsidP="00757D7B">
                  <w:pPr>
                    <w:spacing w:after="0" w:line="240" w:lineRule="auto"/>
                    <w:rPr>
                      <w:rFonts w:ascii="Arial" w:hAnsi="Arial" w:cs="Arial"/>
                      <w:b/>
                      <w:sz w:val="14"/>
                      <w:szCs w:val="14"/>
                    </w:rPr>
                  </w:pPr>
                </w:p>
              </w:tc>
              <w:tc>
                <w:tcPr>
                  <w:tcW w:w="899" w:type="dxa"/>
                </w:tcPr>
                <w:p w14:paraId="220B30BF" w14:textId="77777777" w:rsidR="00757D7B" w:rsidRPr="00C00CD1" w:rsidRDefault="00757D7B" w:rsidP="00757D7B">
                  <w:pPr>
                    <w:spacing w:after="0" w:line="240" w:lineRule="auto"/>
                    <w:rPr>
                      <w:rFonts w:ascii="Arial" w:hAnsi="Arial" w:cs="Arial"/>
                      <w:b/>
                      <w:sz w:val="14"/>
                      <w:szCs w:val="14"/>
                    </w:rPr>
                  </w:pPr>
                </w:p>
              </w:tc>
            </w:tr>
          </w:tbl>
          <w:p w14:paraId="6C330050" w14:textId="77777777" w:rsidR="00757D7B" w:rsidRPr="00C00CD1" w:rsidRDefault="00757D7B" w:rsidP="00757D7B">
            <w:pPr>
              <w:spacing w:after="0" w:line="240" w:lineRule="auto"/>
              <w:rPr>
                <w:rFonts w:ascii="Arial" w:hAnsi="Arial" w:cs="Arial"/>
                <w:b/>
                <w:sz w:val="14"/>
                <w:szCs w:val="14"/>
              </w:rPr>
            </w:pPr>
          </w:p>
        </w:tc>
      </w:tr>
      <w:tr w:rsidR="005120DF" w14:paraId="22231571" w14:textId="77777777" w:rsidTr="00757D7B">
        <w:trPr>
          <w:trHeight w:val="844"/>
        </w:trPr>
        <w:tc>
          <w:tcPr>
            <w:tcW w:w="854" w:type="dxa"/>
          </w:tcPr>
          <w:p w14:paraId="404E9348" w14:textId="77777777" w:rsidR="00757D7B" w:rsidRPr="00C00CD1" w:rsidRDefault="00757D7B" w:rsidP="00757D7B">
            <w:pPr>
              <w:spacing w:after="0" w:line="240" w:lineRule="auto"/>
              <w:rPr>
                <w:rFonts w:ascii="Arial" w:hAnsi="Arial" w:cs="Arial"/>
                <w:b/>
                <w:sz w:val="14"/>
                <w:szCs w:val="14"/>
              </w:rPr>
            </w:pPr>
          </w:p>
        </w:tc>
        <w:tc>
          <w:tcPr>
            <w:tcW w:w="1376" w:type="dxa"/>
          </w:tcPr>
          <w:p w14:paraId="217514E3" w14:textId="77777777" w:rsidR="00757D7B" w:rsidRPr="00C00CD1" w:rsidRDefault="00FF34A7" w:rsidP="00757D7B">
            <w:pPr>
              <w:spacing w:after="0" w:line="240" w:lineRule="auto"/>
              <w:rPr>
                <w:rFonts w:ascii="Arial" w:hAnsi="Arial" w:cs="Arial"/>
                <w:i/>
                <w:sz w:val="14"/>
                <w:szCs w:val="14"/>
              </w:rPr>
            </w:pPr>
            <w:r w:rsidRPr="00C00CD1">
              <w:rPr>
                <w:rFonts w:ascii="Arial" w:hAnsi="Arial" w:cs="Arial"/>
                <w:i/>
                <w:sz w:val="14"/>
                <w:szCs w:val="14"/>
              </w:rPr>
              <w:t>Staphylococcus aureus</w:t>
            </w:r>
          </w:p>
          <w:p w14:paraId="23AF193D" w14:textId="77777777" w:rsidR="00757D7B" w:rsidRPr="00C00CD1" w:rsidRDefault="00757D7B" w:rsidP="00757D7B">
            <w:pPr>
              <w:spacing w:after="0" w:line="240" w:lineRule="auto"/>
              <w:rPr>
                <w:rFonts w:ascii="Arial" w:hAnsi="Arial" w:cs="Arial"/>
                <w:i/>
                <w:sz w:val="14"/>
                <w:szCs w:val="14"/>
              </w:rPr>
            </w:pPr>
          </w:p>
          <w:p w14:paraId="0F680BA9" w14:textId="77777777" w:rsidR="00757D7B" w:rsidRPr="00C00CD1" w:rsidRDefault="00757D7B" w:rsidP="00757D7B">
            <w:pPr>
              <w:spacing w:after="0" w:line="240" w:lineRule="auto"/>
              <w:rPr>
                <w:rFonts w:ascii="Arial" w:hAnsi="Arial" w:cs="Arial"/>
                <w:b/>
                <w:sz w:val="14"/>
                <w:szCs w:val="14"/>
              </w:rPr>
            </w:pPr>
          </w:p>
        </w:tc>
        <w:tc>
          <w:tcPr>
            <w:tcW w:w="8750" w:type="dxa"/>
          </w:tcPr>
          <w:tbl>
            <w:tblPr>
              <w:tblStyle w:val="TableGridLight2"/>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
              <w:gridCol w:w="998"/>
              <w:gridCol w:w="1477"/>
              <w:gridCol w:w="710"/>
              <w:gridCol w:w="706"/>
              <w:gridCol w:w="1018"/>
              <w:gridCol w:w="724"/>
            </w:tblGrid>
            <w:tr w:rsidR="005120DF" w14:paraId="4183343A" w14:textId="77777777" w:rsidTr="00757D7B">
              <w:trPr>
                <w:trHeight w:val="322"/>
              </w:trPr>
              <w:tc>
                <w:tcPr>
                  <w:tcW w:w="1446" w:type="dxa"/>
                </w:tcPr>
                <w:p w14:paraId="25940559"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CEFOX/METH/OX</w:t>
                  </w:r>
                </w:p>
                <w:p w14:paraId="3A9DEE97" w14:textId="77777777" w:rsidR="00757D7B" w:rsidRPr="00C00CD1" w:rsidRDefault="00FF34A7" w:rsidP="0038731C">
                  <w:pPr>
                    <w:spacing w:after="0" w:line="240" w:lineRule="auto"/>
                    <w:rPr>
                      <w:rFonts w:ascii="Arial" w:hAnsi="Arial" w:cs="Arial"/>
                      <w:sz w:val="14"/>
                      <w:szCs w:val="14"/>
                    </w:rPr>
                  </w:pPr>
                  <w:r w:rsidRPr="00C00CD1">
                    <w:rPr>
                      <w:rFonts w:ascii="Arial" w:hAnsi="Arial" w:cs="Arial"/>
                      <w:sz w:val="14"/>
                      <w:szCs w:val="14"/>
                    </w:rPr>
                    <w:t>S R N</w:t>
                  </w:r>
                </w:p>
              </w:tc>
              <w:tc>
                <w:tcPr>
                  <w:tcW w:w="1346" w:type="dxa"/>
                </w:tcPr>
                <w:p w14:paraId="57D6E6BA"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CEFTAR</w:t>
                  </w:r>
                </w:p>
                <w:p w14:paraId="6A5E5F89"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S-DD I R N</w:t>
                  </w:r>
                </w:p>
                <w:p w14:paraId="4183EF2C" w14:textId="77777777" w:rsidR="00757D7B" w:rsidRPr="00C00CD1" w:rsidRDefault="00757D7B" w:rsidP="00757D7B">
                  <w:pPr>
                    <w:spacing w:after="0" w:line="240" w:lineRule="auto"/>
                    <w:rPr>
                      <w:rFonts w:ascii="Arial" w:hAnsi="Arial" w:cs="Arial"/>
                      <w:sz w:val="14"/>
                      <w:szCs w:val="14"/>
                    </w:rPr>
                  </w:pPr>
                </w:p>
              </w:tc>
              <w:tc>
                <w:tcPr>
                  <w:tcW w:w="821" w:type="dxa"/>
                </w:tcPr>
                <w:p w14:paraId="7D7B541B"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CIPRO/LEVO/MOXI</w:t>
                  </w:r>
                </w:p>
                <w:p w14:paraId="7F5689F0" w14:textId="77777777" w:rsidR="00CF2A19"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818" w:type="dxa"/>
                </w:tcPr>
                <w:p w14:paraId="35F6BF63"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CLIND</w:t>
                  </w:r>
                </w:p>
                <w:p w14:paraId="561914E7"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691" w:type="dxa"/>
                </w:tcPr>
                <w:p w14:paraId="1B43B6E4"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DAPTO</w:t>
                  </w:r>
                </w:p>
                <w:p w14:paraId="0FCBFB8F"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NS N</w:t>
                  </w:r>
                </w:p>
              </w:tc>
              <w:tc>
                <w:tcPr>
                  <w:tcW w:w="996" w:type="dxa"/>
                </w:tcPr>
                <w:p w14:paraId="1F7E4F4E"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DOXY/MINO</w:t>
                  </w:r>
                </w:p>
                <w:p w14:paraId="4BB51936"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17" w:type="dxa"/>
                </w:tcPr>
                <w:p w14:paraId="7D94F718"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GENT</w:t>
                  </w:r>
                </w:p>
                <w:p w14:paraId="56D842B0"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r>
            <w:tr w:rsidR="005120DF" w14:paraId="321344E0" w14:textId="77777777" w:rsidTr="00757D7B">
              <w:trPr>
                <w:trHeight w:val="484"/>
              </w:trPr>
              <w:tc>
                <w:tcPr>
                  <w:tcW w:w="1446" w:type="dxa"/>
                </w:tcPr>
                <w:p w14:paraId="61776A30"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LNZ</w:t>
                  </w:r>
                </w:p>
                <w:p w14:paraId="3D319A77"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S R N</w:t>
                  </w:r>
                </w:p>
              </w:tc>
              <w:tc>
                <w:tcPr>
                  <w:tcW w:w="1346" w:type="dxa"/>
                </w:tcPr>
                <w:p w14:paraId="32FF97B4"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RIF</w:t>
                  </w:r>
                </w:p>
                <w:p w14:paraId="126BB161"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S I R N</w:t>
                  </w:r>
                </w:p>
              </w:tc>
              <w:tc>
                <w:tcPr>
                  <w:tcW w:w="821" w:type="dxa"/>
                </w:tcPr>
                <w:p w14:paraId="488099AC"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TETRA</w:t>
                  </w:r>
                </w:p>
                <w:p w14:paraId="0894479C"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S I R N</w:t>
                  </w:r>
                </w:p>
              </w:tc>
              <w:tc>
                <w:tcPr>
                  <w:tcW w:w="818" w:type="dxa"/>
                </w:tcPr>
                <w:p w14:paraId="3B8BE345"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TMZ</w:t>
                  </w:r>
                </w:p>
                <w:p w14:paraId="009A9F5E"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691" w:type="dxa"/>
                </w:tcPr>
                <w:p w14:paraId="46E08FB2"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VANC</w:t>
                  </w:r>
                </w:p>
                <w:p w14:paraId="2FF5827F"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S I R N</w:t>
                  </w:r>
                </w:p>
              </w:tc>
              <w:tc>
                <w:tcPr>
                  <w:tcW w:w="996" w:type="dxa"/>
                </w:tcPr>
                <w:p w14:paraId="789C177A" w14:textId="77777777" w:rsidR="00757D7B" w:rsidRPr="00C00CD1" w:rsidRDefault="00757D7B" w:rsidP="0038731C">
                  <w:pPr>
                    <w:spacing w:after="0" w:line="240" w:lineRule="auto"/>
                    <w:rPr>
                      <w:rFonts w:ascii="Arial" w:hAnsi="Arial" w:cs="Arial"/>
                      <w:b/>
                      <w:sz w:val="14"/>
                      <w:szCs w:val="14"/>
                    </w:rPr>
                  </w:pPr>
                </w:p>
              </w:tc>
              <w:tc>
                <w:tcPr>
                  <w:tcW w:w="917" w:type="dxa"/>
                </w:tcPr>
                <w:p w14:paraId="173D9F41" w14:textId="77777777" w:rsidR="00757D7B" w:rsidRPr="00C00CD1" w:rsidRDefault="00757D7B" w:rsidP="00757D7B">
                  <w:pPr>
                    <w:spacing w:after="0" w:line="240" w:lineRule="auto"/>
                    <w:rPr>
                      <w:rFonts w:ascii="Arial" w:hAnsi="Arial" w:cs="Arial"/>
                      <w:sz w:val="14"/>
                      <w:szCs w:val="14"/>
                    </w:rPr>
                  </w:pPr>
                </w:p>
              </w:tc>
            </w:tr>
          </w:tbl>
          <w:p w14:paraId="28460B0F" w14:textId="77777777" w:rsidR="00757D7B" w:rsidRPr="00C00CD1" w:rsidRDefault="00757D7B" w:rsidP="00757D7B">
            <w:pPr>
              <w:spacing w:after="0" w:line="240" w:lineRule="auto"/>
              <w:rPr>
                <w:rFonts w:ascii="Arial" w:hAnsi="Arial" w:cs="Arial"/>
                <w:b/>
                <w:sz w:val="14"/>
                <w:szCs w:val="14"/>
              </w:rPr>
            </w:pPr>
          </w:p>
        </w:tc>
      </w:tr>
      <w:tr w:rsidR="005120DF" w14:paraId="4020F117" w14:textId="77777777" w:rsidTr="00757D7B">
        <w:trPr>
          <w:trHeight w:val="332"/>
        </w:trPr>
        <w:tc>
          <w:tcPr>
            <w:tcW w:w="854" w:type="dxa"/>
          </w:tcPr>
          <w:p w14:paraId="36FA6578"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Pathogen #</w:t>
            </w:r>
          </w:p>
        </w:tc>
        <w:tc>
          <w:tcPr>
            <w:tcW w:w="10126" w:type="dxa"/>
            <w:gridSpan w:val="2"/>
            <w:shd w:val="clear" w:color="auto" w:fill="E7E6E6"/>
          </w:tcPr>
          <w:p w14:paraId="3F138921" w14:textId="77777777" w:rsidR="00757D7B" w:rsidRPr="00C00CD1" w:rsidRDefault="00FF34A7" w:rsidP="00757D7B">
            <w:pPr>
              <w:spacing w:after="0" w:line="240" w:lineRule="auto"/>
              <w:rPr>
                <w:rFonts w:ascii="Arial" w:hAnsi="Arial" w:cs="Arial"/>
                <w:i/>
                <w:sz w:val="14"/>
                <w:szCs w:val="14"/>
              </w:rPr>
            </w:pPr>
            <w:r w:rsidRPr="00C00CD1">
              <w:rPr>
                <w:rFonts w:ascii="Arial" w:hAnsi="Arial" w:cs="Arial"/>
                <w:i/>
                <w:sz w:val="14"/>
                <w:szCs w:val="14"/>
              </w:rPr>
              <w:t xml:space="preserve">Gram-negative Organisms </w:t>
            </w:r>
          </w:p>
          <w:p w14:paraId="6B809D57" w14:textId="77777777" w:rsidR="00757D7B" w:rsidRPr="00C00CD1" w:rsidRDefault="00757D7B" w:rsidP="00757D7B">
            <w:pPr>
              <w:spacing w:after="0" w:line="240" w:lineRule="auto"/>
              <w:rPr>
                <w:rFonts w:ascii="Arial" w:hAnsi="Arial" w:cs="Arial"/>
                <w:b/>
                <w:sz w:val="14"/>
                <w:szCs w:val="14"/>
              </w:rPr>
            </w:pPr>
          </w:p>
        </w:tc>
      </w:tr>
      <w:tr w:rsidR="005120DF" w14:paraId="7444C02A" w14:textId="77777777" w:rsidTr="00757D7B">
        <w:trPr>
          <w:trHeight w:val="1133"/>
        </w:trPr>
        <w:tc>
          <w:tcPr>
            <w:tcW w:w="854" w:type="dxa"/>
          </w:tcPr>
          <w:p w14:paraId="4ACDDB24" w14:textId="77777777" w:rsidR="00757D7B" w:rsidRPr="00C00CD1" w:rsidRDefault="00757D7B" w:rsidP="00757D7B">
            <w:pPr>
              <w:spacing w:after="0" w:line="240" w:lineRule="auto"/>
              <w:rPr>
                <w:rFonts w:ascii="Arial" w:hAnsi="Arial" w:cs="Arial"/>
                <w:b/>
                <w:sz w:val="14"/>
                <w:szCs w:val="14"/>
              </w:rPr>
            </w:pPr>
          </w:p>
        </w:tc>
        <w:tc>
          <w:tcPr>
            <w:tcW w:w="1376" w:type="dxa"/>
          </w:tcPr>
          <w:p w14:paraId="565CE179" w14:textId="77777777" w:rsidR="00757D7B" w:rsidRPr="00C00CD1" w:rsidRDefault="00FF34A7" w:rsidP="00757D7B">
            <w:pPr>
              <w:rPr>
                <w:rFonts w:ascii="Arial" w:hAnsi="Arial" w:cs="Arial"/>
                <w:sz w:val="14"/>
                <w:szCs w:val="14"/>
              </w:rPr>
            </w:pPr>
            <w:r w:rsidRPr="00C00CD1">
              <w:rPr>
                <w:rFonts w:ascii="Arial" w:hAnsi="Arial" w:cs="Arial"/>
                <w:i/>
                <w:sz w:val="14"/>
                <w:szCs w:val="14"/>
              </w:rPr>
              <w:t xml:space="preserve">Acinetobacter </w:t>
            </w:r>
            <w:r w:rsidRPr="00C00CD1">
              <w:rPr>
                <w:rFonts w:ascii="Arial" w:hAnsi="Arial" w:cs="Arial"/>
                <w:sz w:val="14"/>
                <w:szCs w:val="14"/>
              </w:rPr>
              <w:t>(specify species)</w:t>
            </w:r>
          </w:p>
          <w:p w14:paraId="4442C04A" w14:textId="77777777" w:rsidR="00757D7B" w:rsidRPr="00C00CD1" w:rsidRDefault="00FF34A7" w:rsidP="00757D7B">
            <w:pPr>
              <w:rPr>
                <w:rFonts w:ascii="Arial" w:hAnsi="Arial" w:cs="Arial"/>
                <w:sz w:val="14"/>
                <w:szCs w:val="14"/>
              </w:rPr>
            </w:pPr>
            <w:r w:rsidRPr="00C00CD1">
              <w:rPr>
                <w:rFonts w:ascii="Arial" w:hAnsi="Arial" w:cs="Arial"/>
                <w:sz w:val="14"/>
                <w:szCs w:val="14"/>
              </w:rPr>
              <w:t>____________</w:t>
            </w:r>
          </w:p>
        </w:tc>
        <w:tc>
          <w:tcPr>
            <w:tcW w:w="8750" w:type="dxa"/>
          </w:tcPr>
          <w:tbl>
            <w:tblPr>
              <w:tblStyle w:val="TableGridLight2"/>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5120DF" w14:paraId="20598745" w14:textId="77777777" w:rsidTr="00757D7B">
              <w:trPr>
                <w:trHeight w:val="145"/>
              </w:trPr>
              <w:tc>
                <w:tcPr>
                  <w:tcW w:w="996" w:type="dxa"/>
                </w:tcPr>
                <w:p w14:paraId="4FD7AED9"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AMK</w:t>
                  </w:r>
                </w:p>
                <w:p w14:paraId="205B9E1D"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791" w:type="dxa"/>
                </w:tcPr>
                <w:p w14:paraId="75CD8BDC"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AMPSUL</w:t>
                  </w:r>
                </w:p>
                <w:p w14:paraId="697B6224"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1842" w:type="dxa"/>
                </w:tcPr>
                <w:p w14:paraId="3D70FC95"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CEFEP</w:t>
                  </w:r>
                </w:p>
                <w:p w14:paraId="3296C37C" w14:textId="77777777" w:rsidR="00757D7B"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699" w:type="dxa"/>
                </w:tcPr>
                <w:p w14:paraId="5CD64057"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CEFTAZ/CEFOT/CEFTRX</w:t>
                  </w:r>
                </w:p>
                <w:p w14:paraId="226F30B5" w14:textId="77777777" w:rsidR="00757D7B"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057" w:type="dxa"/>
                </w:tcPr>
                <w:p w14:paraId="1EAC6733"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CIPRO/LEVO</w:t>
                  </w:r>
                </w:p>
                <w:p w14:paraId="56FFC207"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729" w:type="dxa"/>
                </w:tcPr>
                <w:p w14:paraId="2CC370B8"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COL/PB</w:t>
                  </w:r>
                </w:p>
                <w:p w14:paraId="60C80514"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R N</w:t>
                  </w:r>
                </w:p>
              </w:tc>
              <w:tc>
                <w:tcPr>
                  <w:tcW w:w="1003" w:type="dxa"/>
                </w:tcPr>
                <w:p w14:paraId="7477BFFB"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DORI/MERO</w:t>
                  </w:r>
                </w:p>
                <w:p w14:paraId="310CF9B8"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p w14:paraId="59D4D34C" w14:textId="77777777" w:rsidR="00974E9A" w:rsidRPr="00C00CD1" w:rsidRDefault="00974E9A" w:rsidP="00757D7B">
                  <w:pPr>
                    <w:spacing w:after="0" w:line="240" w:lineRule="auto"/>
                    <w:rPr>
                      <w:rFonts w:ascii="Arial" w:hAnsi="Arial" w:cs="Arial"/>
                      <w:sz w:val="14"/>
                      <w:szCs w:val="14"/>
                    </w:rPr>
                  </w:pPr>
                </w:p>
                <w:p w14:paraId="54BAE113" w14:textId="77777777" w:rsidR="00974E9A" w:rsidRPr="00C00CD1" w:rsidRDefault="00974E9A" w:rsidP="00757D7B">
                  <w:pPr>
                    <w:spacing w:after="0" w:line="240" w:lineRule="auto"/>
                    <w:rPr>
                      <w:rFonts w:ascii="Arial" w:hAnsi="Arial" w:cs="Arial"/>
                      <w:sz w:val="14"/>
                      <w:szCs w:val="14"/>
                    </w:rPr>
                  </w:pPr>
                </w:p>
              </w:tc>
            </w:tr>
            <w:tr w:rsidR="005120DF" w14:paraId="37FBA0CD" w14:textId="77777777" w:rsidTr="00757D7B">
              <w:trPr>
                <w:trHeight w:val="81"/>
              </w:trPr>
              <w:tc>
                <w:tcPr>
                  <w:tcW w:w="996" w:type="dxa"/>
                </w:tcPr>
                <w:p w14:paraId="25A73517"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DOXY/MINO</w:t>
                  </w:r>
                </w:p>
                <w:p w14:paraId="1AAC70B9"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791" w:type="dxa"/>
                </w:tcPr>
                <w:p w14:paraId="646D39FA"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GENT</w:t>
                  </w:r>
                </w:p>
                <w:p w14:paraId="4D5624AE"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1842" w:type="dxa"/>
                </w:tcPr>
                <w:p w14:paraId="7CCA0086"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IMI</w:t>
                  </w:r>
                </w:p>
                <w:p w14:paraId="6C83024C"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699" w:type="dxa"/>
                </w:tcPr>
                <w:p w14:paraId="78FC13EB"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PIPTAZ</w:t>
                  </w:r>
                </w:p>
                <w:p w14:paraId="79951761"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1057" w:type="dxa"/>
                </w:tcPr>
                <w:p w14:paraId="67AECB90"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TMZ</w:t>
                  </w:r>
                </w:p>
                <w:p w14:paraId="37C43FBC"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729" w:type="dxa"/>
                </w:tcPr>
                <w:p w14:paraId="7ECDE2C3"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TOBRA</w:t>
                  </w:r>
                </w:p>
                <w:p w14:paraId="3B816061"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p w14:paraId="6D5B47B8" w14:textId="77777777" w:rsidR="00CF2A19" w:rsidRPr="00C00CD1" w:rsidRDefault="00CF2A19" w:rsidP="00757D7B">
                  <w:pPr>
                    <w:spacing w:after="0" w:line="240" w:lineRule="auto"/>
                    <w:rPr>
                      <w:rFonts w:ascii="Arial" w:hAnsi="Arial" w:cs="Arial"/>
                      <w:sz w:val="14"/>
                      <w:szCs w:val="14"/>
                    </w:rPr>
                  </w:pPr>
                </w:p>
              </w:tc>
              <w:tc>
                <w:tcPr>
                  <w:tcW w:w="1003" w:type="dxa"/>
                </w:tcPr>
                <w:p w14:paraId="61DB5FEB" w14:textId="77777777" w:rsidR="00757D7B" w:rsidRPr="00C00CD1" w:rsidRDefault="00757D7B" w:rsidP="0038731C">
                  <w:pPr>
                    <w:spacing w:after="0" w:line="240" w:lineRule="auto"/>
                    <w:rPr>
                      <w:rFonts w:ascii="Arial" w:hAnsi="Arial" w:cs="Arial"/>
                      <w:sz w:val="14"/>
                      <w:szCs w:val="14"/>
                    </w:rPr>
                  </w:pPr>
                </w:p>
              </w:tc>
            </w:tr>
            <w:tr w:rsidR="005120DF" w14:paraId="760D586B" w14:textId="77777777" w:rsidTr="00757D7B">
              <w:trPr>
                <w:trHeight w:val="81"/>
              </w:trPr>
              <w:tc>
                <w:tcPr>
                  <w:tcW w:w="996" w:type="dxa"/>
                </w:tcPr>
                <w:p w14:paraId="4B549790" w14:textId="77777777" w:rsidR="00CF2A19" w:rsidRPr="00C00CD1" w:rsidRDefault="00CF2A19" w:rsidP="00757D7B">
                  <w:pPr>
                    <w:spacing w:after="0" w:line="240" w:lineRule="auto"/>
                    <w:rPr>
                      <w:rFonts w:ascii="Arial" w:hAnsi="Arial" w:cs="Arial"/>
                      <w:b/>
                      <w:sz w:val="14"/>
                      <w:szCs w:val="14"/>
                    </w:rPr>
                  </w:pPr>
                </w:p>
              </w:tc>
              <w:tc>
                <w:tcPr>
                  <w:tcW w:w="791" w:type="dxa"/>
                </w:tcPr>
                <w:p w14:paraId="074746E8" w14:textId="77777777" w:rsidR="00CF2A19" w:rsidRPr="00C00CD1" w:rsidRDefault="00CF2A19" w:rsidP="00757D7B">
                  <w:pPr>
                    <w:spacing w:after="0" w:line="240" w:lineRule="auto"/>
                    <w:rPr>
                      <w:rFonts w:ascii="Arial" w:hAnsi="Arial" w:cs="Arial"/>
                      <w:b/>
                      <w:sz w:val="14"/>
                      <w:szCs w:val="14"/>
                    </w:rPr>
                  </w:pPr>
                </w:p>
              </w:tc>
              <w:tc>
                <w:tcPr>
                  <w:tcW w:w="1842" w:type="dxa"/>
                </w:tcPr>
                <w:p w14:paraId="5477F2B8" w14:textId="77777777" w:rsidR="00CF2A19" w:rsidRPr="00C00CD1" w:rsidRDefault="00CF2A19" w:rsidP="00757D7B">
                  <w:pPr>
                    <w:spacing w:after="0" w:line="240" w:lineRule="auto"/>
                    <w:rPr>
                      <w:rFonts w:ascii="Arial" w:hAnsi="Arial" w:cs="Arial"/>
                      <w:b/>
                      <w:sz w:val="14"/>
                      <w:szCs w:val="14"/>
                    </w:rPr>
                  </w:pPr>
                </w:p>
              </w:tc>
              <w:tc>
                <w:tcPr>
                  <w:tcW w:w="699" w:type="dxa"/>
                </w:tcPr>
                <w:p w14:paraId="18A75EC7" w14:textId="77777777" w:rsidR="00CF2A19" w:rsidRPr="00C00CD1" w:rsidRDefault="00CF2A19" w:rsidP="00757D7B">
                  <w:pPr>
                    <w:spacing w:after="0" w:line="240" w:lineRule="auto"/>
                    <w:rPr>
                      <w:rFonts w:ascii="Arial" w:hAnsi="Arial" w:cs="Arial"/>
                      <w:b/>
                      <w:sz w:val="14"/>
                      <w:szCs w:val="14"/>
                    </w:rPr>
                  </w:pPr>
                </w:p>
              </w:tc>
              <w:tc>
                <w:tcPr>
                  <w:tcW w:w="1057" w:type="dxa"/>
                </w:tcPr>
                <w:p w14:paraId="67EBBB47" w14:textId="77777777" w:rsidR="00CF2A19" w:rsidRPr="00C00CD1" w:rsidRDefault="00CF2A19" w:rsidP="00757D7B">
                  <w:pPr>
                    <w:spacing w:after="0" w:line="240" w:lineRule="auto"/>
                    <w:rPr>
                      <w:rFonts w:ascii="Arial" w:hAnsi="Arial" w:cs="Arial"/>
                      <w:b/>
                      <w:sz w:val="14"/>
                      <w:szCs w:val="14"/>
                    </w:rPr>
                  </w:pPr>
                </w:p>
              </w:tc>
              <w:tc>
                <w:tcPr>
                  <w:tcW w:w="729" w:type="dxa"/>
                </w:tcPr>
                <w:p w14:paraId="597C7B77" w14:textId="77777777" w:rsidR="00CF2A19" w:rsidRPr="00C00CD1" w:rsidRDefault="00CF2A19" w:rsidP="00757D7B">
                  <w:pPr>
                    <w:spacing w:after="0" w:line="240" w:lineRule="auto"/>
                    <w:rPr>
                      <w:rFonts w:ascii="Arial" w:hAnsi="Arial" w:cs="Arial"/>
                      <w:b/>
                      <w:sz w:val="14"/>
                      <w:szCs w:val="14"/>
                    </w:rPr>
                  </w:pPr>
                </w:p>
              </w:tc>
              <w:tc>
                <w:tcPr>
                  <w:tcW w:w="1003" w:type="dxa"/>
                </w:tcPr>
                <w:p w14:paraId="17997AEB" w14:textId="77777777" w:rsidR="00CF2A19" w:rsidRPr="00C00CD1" w:rsidRDefault="00CF2A19" w:rsidP="00757D7B">
                  <w:pPr>
                    <w:spacing w:after="0" w:line="240" w:lineRule="auto"/>
                    <w:rPr>
                      <w:rFonts w:ascii="Arial" w:hAnsi="Arial" w:cs="Arial"/>
                      <w:sz w:val="14"/>
                      <w:szCs w:val="14"/>
                    </w:rPr>
                  </w:pPr>
                </w:p>
              </w:tc>
            </w:tr>
          </w:tbl>
          <w:p w14:paraId="7905F2E9" w14:textId="77777777" w:rsidR="00757D7B" w:rsidRPr="00C00CD1" w:rsidRDefault="00757D7B" w:rsidP="00757D7B">
            <w:pPr>
              <w:spacing w:after="0" w:line="240" w:lineRule="auto"/>
              <w:rPr>
                <w:rFonts w:ascii="Arial" w:hAnsi="Arial" w:cs="Arial"/>
                <w:b/>
                <w:sz w:val="14"/>
                <w:szCs w:val="14"/>
              </w:rPr>
            </w:pPr>
          </w:p>
        </w:tc>
      </w:tr>
      <w:tr w:rsidR="005120DF" w14:paraId="172B34BA" w14:textId="77777777" w:rsidTr="00042CBC">
        <w:trPr>
          <w:trHeight w:val="1628"/>
        </w:trPr>
        <w:tc>
          <w:tcPr>
            <w:tcW w:w="854" w:type="dxa"/>
          </w:tcPr>
          <w:p w14:paraId="0C8CFE47" w14:textId="77777777" w:rsidR="00757D7B" w:rsidRPr="00C00CD1" w:rsidRDefault="00757D7B" w:rsidP="00757D7B">
            <w:pPr>
              <w:spacing w:after="0" w:line="240" w:lineRule="auto"/>
              <w:rPr>
                <w:rFonts w:ascii="Arial" w:hAnsi="Arial" w:cs="Arial"/>
                <w:b/>
                <w:sz w:val="14"/>
                <w:szCs w:val="14"/>
              </w:rPr>
            </w:pPr>
          </w:p>
        </w:tc>
        <w:tc>
          <w:tcPr>
            <w:tcW w:w="1376" w:type="dxa"/>
          </w:tcPr>
          <w:p w14:paraId="18039661" w14:textId="77777777" w:rsidR="00757D7B" w:rsidRPr="00C00CD1" w:rsidRDefault="00FF34A7" w:rsidP="00757D7B">
            <w:pPr>
              <w:spacing w:after="0" w:line="240" w:lineRule="auto"/>
              <w:rPr>
                <w:rFonts w:ascii="Arial" w:hAnsi="Arial" w:cs="Arial"/>
                <w:i/>
                <w:sz w:val="14"/>
                <w:szCs w:val="14"/>
              </w:rPr>
            </w:pPr>
            <w:r w:rsidRPr="00C00CD1">
              <w:rPr>
                <w:rFonts w:ascii="Arial" w:hAnsi="Arial" w:cs="Arial"/>
                <w:i/>
                <w:sz w:val="14"/>
                <w:szCs w:val="14"/>
              </w:rPr>
              <w:t>Escherichia coli</w:t>
            </w:r>
          </w:p>
          <w:p w14:paraId="5CACBDA3" w14:textId="77777777" w:rsidR="00757D7B" w:rsidRPr="00C00CD1" w:rsidRDefault="00757D7B" w:rsidP="00757D7B">
            <w:pPr>
              <w:spacing w:after="0" w:line="240" w:lineRule="auto"/>
              <w:rPr>
                <w:rFonts w:ascii="Arial" w:hAnsi="Arial" w:cs="Arial"/>
                <w:b/>
                <w:sz w:val="14"/>
                <w:szCs w:val="14"/>
              </w:rPr>
            </w:pPr>
          </w:p>
        </w:tc>
        <w:tc>
          <w:tcPr>
            <w:tcW w:w="8750" w:type="dxa"/>
          </w:tcPr>
          <w:tbl>
            <w:tblPr>
              <w:tblStyle w:val="TableGridLight2"/>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5120DF" w14:paraId="34588BFF" w14:textId="77777777" w:rsidTr="0038731C">
              <w:trPr>
                <w:trHeight w:val="585"/>
              </w:trPr>
              <w:tc>
                <w:tcPr>
                  <w:tcW w:w="714" w:type="dxa"/>
                </w:tcPr>
                <w:p w14:paraId="69F3EB1B"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AMK</w:t>
                  </w:r>
                </w:p>
                <w:p w14:paraId="4D8F634B"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815" w:type="dxa"/>
                </w:tcPr>
                <w:p w14:paraId="10E11116"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AMP</w:t>
                  </w:r>
                </w:p>
                <w:p w14:paraId="25592E7E"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438" w:type="dxa"/>
                </w:tcPr>
                <w:p w14:paraId="695965C6"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AMPSUL/AMXCLV</w:t>
                  </w:r>
                </w:p>
                <w:p w14:paraId="25A23A24"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477" w:type="dxa"/>
                </w:tcPr>
                <w:p w14:paraId="5B9D4F6B"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AZT</w:t>
                  </w:r>
                </w:p>
                <w:p w14:paraId="3CFC9BA1"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41EB4E93"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CEFAZ</w:t>
                  </w:r>
                </w:p>
                <w:p w14:paraId="7B322422"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4DA1182C"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CEFEP</w:t>
                  </w:r>
                </w:p>
                <w:p w14:paraId="38293883"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I/S-DD R N</w:t>
                  </w:r>
                </w:p>
                <w:p w14:paraId="2069BBFB" w14:textId="77777777" w:rsidR="0038731C" w:rsidRPr="00C00CD1" w:rsidRDefault="0038731C" w:rsidP="0038731C">
                  <w:pPr>
                    <w:spacing w:after="0" w:line="240" w:lineRule="auto"/>
                    <w:rPr>
                      <w:rFonts w:ascii="Arial" w:hAnsi="Arial" w:cs="Arial"/>
                      <w:sz w:val="14"/>
                      <w:szCs w:val="14"/>
                    </w:rPr>
                  </w:pPr>
                </w:p>
              </w:tc>
              <w:tc>
                <w:tcPr>
                  <w:tcW w:w="1523" w:type="dxa"/>
                </w:tcPr>
                <w:p w14:paraId="135D3D1D"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CEFOT/CEFTRX</w:t>
                  </w:r>
                </w:p>
                <w:p w14:paraId="7AFE4C76"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p w14:paraId="08C83D49" w14:textId="77777777" w:rsidR="0038731C" w:rsidRPr="00C00CD1" w:rsidRDefault="0038731C" w:rsidP="0038731C">
                  <w:pPr>
                    <w:spacing w:after="0" w:line="240" w:lineRule="auto"/>
                    <w:rPr>
                      <w:rFonts w:ascii="Arial" w:hAnsi="Arial" w:cs="Arial"/>
                      <w:sz w:val="14"/>
                      <w:szCs w:val="14"/>
                    </w:rPr>
                  </w:pPr>
                </w:p>
                <w:p w14:paraId="04E3DB16" w14:textId="77777777" w:rsidR="0038731C" w:rsidRPr="00C00CD1" w:rsidRDefault="0038731C" w:rsidP="0038731C">
                  <w:pPr>
                    <w:spacing w:after="0" w:line="240" w:lineRule="auto"/>
                    <w:rPr>
                      <w:rFonts w:ascii="Arial" w:hAnsi="Arial" w:cs="Arial"/>
                      <w:sz w:val="14"/>
                      <w:szCs w:val="14"/>
                    </w:rPr>
                  </w:pPr>
                </w:p>
              </w:tc>
            </w:tr>
            <w:tr w:rsidR="005120DF" w14:paraId="40177B08" w14:textId="77777777" w:rsidTr="0038731C">
              <w:trPr>
                <w:trHeight w:val="377"/>
              </w:trPr>
              <w:tc>
                <w:tcPr>
                  <w:tcW w:w="714" w:type="dxa"/>
                </w:tcPr>
                <w:p w14:paraId="43FF8789"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CEFTAVI</w:t>
                  </w:r>
                </w:p>
                <w:p w14:paraId="3CFF5AB4"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sz w:val="14"/>
                      <w:szCs w:val="14"/>
                    </w:rPr>
                    <w:t>S R N</w:t>
                  </w:r>
                </w:p>
              </w:tc>
              <w:tc>
                <w:tcPr>
                  <w:tcW w:w="815" w:type="dxa"/>
                </w:tcPr>
                <w:p w14:paraId="2B476D41"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CEFTAZ</w:t>
                  </w:r>
                </w:p>
                <w:p w14:paraId="6E37237D"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sz w:val="14"/>
                      <w:szCs w:val="14"/>
                    </w:rPr>
                    <w:t>S I R N</w:t>
                  </w:r>
                </w:p>
              </w:tc>
              <w:tc>
                <w:tcPr>
                  <w:tcW w:w="1438" w:type="dxa"/>
                </w:tcPr>
                <w:p w14:paraId="54595A2F"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CEFTOTAZ</w:t>
                  </w:r>
                </w:p>
                <w:p w14:paraId="02E5ACF2"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sz w:val="14"/>
                      <w:szCs w:val="14"/>
                    </w:rPr>
                    <w:t>S I R N</w:t>
                  </w:r>
                </w:p>
              </w:tc>
              <w:tc>
                <w:tcPr>
                  <w:tcW w:w="1477" w:type="dxa"/>
                </w:tcPr>
                <w:p w14:paraId="40287AA8"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CIPRO/LEVO/MOXI</w:t>
                  </w:r>
                </w:p>
                <w:p w14:paraId="6BF66875"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sz w:val="14"/>
                      <w:szCs w:val="14"/>
                    </w:rPr>
                    <w:t>S I R N</w:t>
                  </w:r>
                </w:p>
              </w:tc>
              <w:tc>
                <w:tcPr>
                  <w:tcW w:w="812" w:type="dxa"/>
                </w:tcPr>
                <w:p w14:paraId="671230C9"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COL/PB</w:t>
                  </w:r>
                  <w:r w:rsidRPr="00C00CD1">
                    <w:rPr>
                      <w:rFonts w:ascii="Arial" w:hAnsi="Arial" w:cs="Arial"/>
                      <w:b/>
                      <w:sz w:val="18"/>
                      <w:vertAlign w:val="superscript"/>
                    </w:rPr>
                    <w:t>†</w:t>
                  </w:r>
                </w:p>
                <w:p w14:paraId="3FE67898" w14:textId="77777777" w:rsidR="0038731C" w:rsidRPr="00C00CD1" w:rsidRDefault="00FF34A7" w:rsidP="0038731C">
                  <w:pPr>
                    <w:spacing w:after="0" w:line="240" w:lineRule="auto"/>
                    <w:rPr>
                      <w:rFonts w:ascii="Arial" w:hAnsi="Arial" w:cs="Arial"/>
                      <w:bCs/>
                      <w:sz w:val="14"/>
                      <w:szCs w:val="14"/>
                    </w:rPr>
                  </w:pPr>
                  <w:r w:rsidRPr="00C00CD1">
                    <w:rPr>
                      <w:rFonts w:ascii="Arial" w:hAnsi="Arial" w:cs="Arial"/>
                      <w:bCs/>
                      <w:sz w:val="14"/>
                      <w:szCs w:val="14"/>
                    </w:rPr>
                    <w:t>I R N</w:t>
                  </w:r>
                </w:p>
              </w:tc>
              <w:tc>
                <w:tcPr>
                  <w:tcW w:w="1259" w:type="dxa"/>
                </w:tcPr>
                <w:p w14:paraId="07AD3670"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DORI/IMI/MERO</w:t>
                  </w:r>
                </w:p>
                <w:p w14:paraId="1B0E2AA6"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523" w:type="dxa"/>
                </w:tcPr>
                <w:p w14:paraId="0986F27B"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DOXY/MINO/TETRA</w:t>
                  </w:r>
                </w:p>
                <w:p w14:paraId="191119CD"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sz w:val="14"/>
                      <w:szCs w:val="14"/>
                    </w:rPr>
                    <w:t>S I R N</w:t>
                  </w:r>
                </w:p>
              </w:tc>
            </w:tr>
            <w:tr w:rsidR="005120DF" w14:paraId="47120D79" w14:textId="77777777" w:rsidTr="0038731C">
              <w:trPr>
                <w:trHeight w:val="332"/>
              </w:trPr>
              <w:tc>
                <w:tcPr>
                  <w:tcW w:w="714" w:type="dxa"/>
                </w:tcPr>
                <w:p w14:paraId="5FD7A62A"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ERTA</w:t>
                  </w:r>
                </w:p>
                <w:p w14:paraId="6F0E854D"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815" w:type="dxa"/>
                </w:tcPr>
                <w:p w14:paraId="1B1CD855"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GENT</w:t>
                  </w:r>
                </w:p>
                <w:p w14:paraId="3CA3E402"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438" w:type="dxa"/>
                </w:tcPr>
                <w:p w14:paraId="766F043A"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IMIREL</w:t>
                  </w:r>
                </w:p>
                <w:p w14:paraId="1C022DAB"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477" w:type="dxa"/>
                </w:tcPr>
                <w:p w14:paraId="1A9EB1B2"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MERVAB</w:t>
                  </w:r>
                </w:p>
                <w:p w14:paraId="5513B275"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6FB22691"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PIPTAZ</w:t>
                  </w:r>
                </w:p>
                <w:p w14:paraId="207E7061"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2DA9FBB3"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TIG</w:t>
                  </w:r>
                </w:p>
                <w:p w14:paraId="6D29E049"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r w:rsidRPr="00C00CD1">
                    <w:rPr>
                      <w:rFonts w:ascii="Arial" w:hAnsi="Arial" w:cs="Arial"/>
                      <w:b/>
                      <w:sz w:val="14"/>
                      <w:szCs w:val="14"/>
                    </w:rPr>
                    <w:t xml:space="preserve"> </w:t>
                  </w:r>
                </w:p>
              </w:tc>
              <w:tc>
                <w:tcPr>
                  <w:tcW w:w="1523" w:type="dxa"/>
                </w:tcPr>
                <w:p w14:paraId="7A8E3DB0"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TMZ</w:t>
                  </w:r>
                </w:p>
                <w:p w14:paraId="3DE17BCE"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p w14:paraId="0E5752D9"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b/>
                      <w:sz w:val="14"/>
                      <w:szCs w:val="14"/>
                    </w:rPr>
                    <w:t xml:space="preserve"> </w:t>
                  </w:r>
                </w:p>
              </w:tc>
            </w:tr>
            <w:tr w:rsidR="005120DF" w14:paraId="44020827" w14:textId="77777777" w:rsidTr="0038731C">
              <w:trPr>
                <w:trHeight w:val="321"/>
              </w:trPr>
              <w:tc>
                <w:tcPr>
                  <w:tcW w:w="714" w:type="dxa"/>
                </w:tcPr>
                <w:p w14:paraId="1A9BAF1B"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TOBRA</w:t>
                  </w:r>
                </w:p>
                <w:p w14:paraId="6199519C"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sz w:val="14"/>
                      <w:szCs w:val="14"/>
                    </w:rPr>
                    <w:t>S I R N</w:t>
                  </w:r>
                  <w:r w:rsidRPr="00C00CD1">
                    <w:rPr>
                      <w:rFonts w:ascii="Arial" w:hAnsi="Arial" w:cs="Arial"/>
                      <w:b/>
                      <w:sz w:val="14"/>
                      <w:szCs w:val="14"/>
                    </w:rPr>
                    <w:t xml:space="preserve"> </w:t>
                  </w:r>
                </w:p>
                <w:p w14:paraId="51DCAD5B" w14:textId="77777777" w:rsidR="0038731C" w:rsidRPr="00C00CD1" w:rsidRDefault="0038731C" w:rsidP="0038731C">
                  <w:pPr>
                    <w:spacing w:after="0" w:line="240" w:lineRule="auto"/>
                    <w:rPr>
                      <w:rFonts w:ascii="Arial" w:hAnsi="Arial" w:cs="Arial"/>
                      <w:sz w:val="14"/>
                      <w:szCs w:val="14"/>
                    </w:rPr>
                  </w:pPr>
                </w:p>
              </w:tc>
              <w:tc>
                <w:tcPr>
                  <w:tcW w:w="815" w:type="dxa"/>
                </w:tcPr>
                <w:p w14:paraId="19F3542D" w14:textId="77777777" w:rsidR="0038731C" w:rsidRPr="00C00CD1" w:rsidRDefault="0038731C" w:rsidP="0038731C">
                  <w:pPr>
                    <w:spacing w:after="0" w:line="240" w:lineRule="auto"/>
                    <w:rPr>
                      <w:rFonts w:ascii="Arial" w:hAnsi="Arial" w:cs="Arial"/>
                      <w:sz w:val="14"/>
                      <w:szCs w:val="14"/>
                    </w:rPr>
                  </w:pPr>
                </w:p>
              </w:tc>
              <w:tc>
                <w:tcPr>
                  <w:tcW w:w="1438" w:type="dxa"/>
                </w:tcPr>
                <w:p w14:paraId="26F10D34" w14:textId="77777777" w:rsidR="0038731C" w:rsidRPr="00C00CD1" w:rsidRDefault="0038731C" w:rsidP="0038731C">
                  <w:pPr>
                    <w:spacing w:after="0" w:line="240" w:lineRule="auto"/>
                    <w:rPr>
                      <w:rFonts w:ascii="Arial" w:hAnsi="Arial" w:cs="Arial"/>
                      <w:sz w:val="14"/>
                      <w:szCs w:val="14"/>
                    </w:rPr>
                  </w:pPr>
                </w:p>
              </w:tc>
              <w:tc>
                <w:tcPr>
                  <w:tcW w:w="1477" w:type="dxa"/>
                </w:tcPr>
                <w:p w14:paraId="089448FA" w14:textId="77777777" w:rsidR="0038731C" w:rsidRPr="00C00CD1" w:rsidRDefault="0038731C" w:rsidP="0038731C">
                  <w:pPr>
                    <w:spacing w:after="0" w:line="240" w:lineRule="auto"/>
                    <w:rPr>
                      <w:rFonts w:ascii="Arial" w:hAnsi="Arial" w:cs="Arial"/>
                      <w:sz w:val="14"/>
                      <w:szCs w:val="14"/>
                    </w:rPr>
                  </w:pPr>
                </w:p>
              </w:tc>
              <w:tc>
                <w:tcPr>
                  <w:tcW w:w="812" w:type="dxa"/>
                </w:tcPr>
                <w:p w14:paraId="3BC0646E" w14:textId="77777777" w:rsidR="0038731C" w:rsidRPr="00C00CD1" w:rsidRDefault="0038731C" w:rsidP="0038731C">
                  <w:pPr>
                    <w:spacing w:after="0" w:line="240" w:lineRule="auto"/>
                    <w:rPr>
                      <w:rFonts w:ascii="Arial" w:hAnsi="Arial" w:cs="Arial"/>
                      <w:b/>
                      <w:sz w:val="14"/>
                      <w:szCs w:val="14"/>
                    </w:rPr>
                  </w:pPr>
                </w:p>
              </w:tc>
              <w:tc>
                <w:tcPr>
                  <w:tcW w:w="1259" w:type="dxa"/>
                </w:tcPr>
                <w:p w14:paraId="5ED99FFC" w14:textId="77777777" w:rsidR="0038731C" w:rsidRPr="00C00CD1" w:rsidRDefault="0038731C" w:rsidP="0038731C">
                  <w:pPr>
                    <w:spacing w:after="0" w:line="240" w:lineRule="auto"/>
                    <w:rPr>
                      <w:rFonts w:ascii="Arial" w:hAnsi="Arial" w:cs="Arial"/>
                      <w:sz w:val="14"/>
                      <w:szCs w:val="14"/>
                    </w:rPr>
                  </w:pPr>
                </w:p>
              </w:tc>
              <w:tc>
                <w:tcPr>
                  <w:tcW w:w="1523" w:type="dxa"/>
                </w:tcPr>
                <w:p w14:paraId="5DDB6016" w14:textId="77777777" w:rsidR="0038731C" w:rsidRPr="00C00CD1" w:rsidRDefault="0038731C" w:rsidP="0038731C">
                  <w:pPr>
                    <w:spacing w:after="0" w:line="240" w:lineRule="auto"/>
                    <w:rPr>
                      <w:rFonts w:ascii="Arial" w:hAnsi="Arial" w:cs="Arial"/>
                      <w:b/>
                      <w:sz w:val="14"/>
                      <w:szCs w:val="14"/>
                    </w:rPr>
                  </w:pPr>
                </w:p>
              </w:tc>
            </w:tr>
          </w:tbl>
          <w:p w14:paraId="1CFFAA0B" w14:textId="77777777" w:rsidR="00757D7B" w:rsidRPr="00C00CD1" w:rsidRDefault="00757D7B" w:rsidP="00757D7B">
            <w:pPr>
              <w:spacing w:after="0" w:line="240" w:lineRule="auto"/>
              <w:rPr>
                <w:rFonts w:ascii="Arial" w:hAnsi="Arial" w:cs="Arial"/>
                <w:b/>
                <w:sz w:val="14"/>
                <w:szCs w:val="14"/>
              </w:rPr>
            </w:pPr>
          </w:p>
        </w:tc>
      </w:tr>
      <w:tr w:rsidR="005120DF" w14:paraId="282B05D5" w14:textId="77777777" w:rsidTr="00042CBC">
        <w:trPr>
          <w:trHeight w:val="1367"/>
        </w:trPr>
        <w:tc>
          <w:tcPr>
            <w:tcW w:w="854" w:type="dxa"/>
          </w:tcPr>
          <w:p w14:paraId="6F92770B" w14:textId="77777777" w:rsidR="00757D7B" w:rsidRPr="00C00CD1" w:rsidRDefault="00757D7B" w:rsidP="00757D7B">
            <w:pPr>
              <w:spacing w:after="0" w:line="240" w:lineRule="auto"/>
              <w:rPr>
                <w:rFonts w:ascii="Arial" w:hAnsi="Arial" w:cs="Arial"/>
                <w:b/>
                <w:sz w:val="14"/>
                <w:szCs w:val="14"/>
              </w:rPr>
            </w:pPr>
            <w:bookmarkStart w:id="1" w:name="_Hlk19868534"/>
          </w:p>
        </w:tc>
        <w:tc>
          <w:tcPr>
            <w:tcW w:w="1376" w:type="dxa"/>
            <w:tcBorders>
              <w:bottom w:val="single" w:sz="4" w:space="0" w:color="auto"/>
            </w:tcBorders>
          </w:tcPr>
          <w:p w14:paraId="60EDD908" w14:textId="77777777" w:rsidR="00757D7B" w:rsidRPr="00C00CD1" w:rsidRDefault="00FF34A7" w:rsidP="00757D7B">
            <w:pPr>
              <w:rPr>
                <w:rFonts w:ascii="Arial" w:hAnsi="Arial" w:cs="Arial"/>
                <w:sz w:val="14"/>
                <w:szCs w:val="14"/>
              </w:rPr>
            </w:pPr>
            <w:r w:rsidRPr="00C00CD1">
              <w:rPr>
                <w:rFonts w:ascii="Arial" w:hAnsi="Arial" w:cs="Arial"/>
                <w:i/>
                <w:sz w:val="14"/>
                <w:szCs w:val="14"/>
              </w:rPr>
              <w:t xml:space="preserve">Enterobacter </w:t>
            </w:r>
            <w:r w:rsidRPr="00C00CD1">
              <w:rPr>
                <w:rFonts w:ascii="Arial" w:hAnsi="Arial" w:cs="Arial"/>
                <w:sz w:val="14"/>
                <w:szCs w:val="14"/>
              </w:rPr>
              <w:t>(specify species)</w:t>
            </w:r>
          </w:p>
          <w:p w14:paraId="1FABE173"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____________</w:t>
            </w:r>
          </w:p>
          <w:p w14:paraId="1FF4AE94" w14:textId="77777777" w:rsidR="00757D7B" w:rsidRPr="00C00CD1" w:rsidRDefault="00757D7B" w:rsidP="00757D7B">
            <w:pPr>
              <w:spacing w:after="0" w:line="240" w:lineRule="auto"/>
              <w:rPr>
                <w:rFonts w:ascii="Arial" w:hAnsi="Arial" w:cs="Arial"/>
                <w:b/>
                <w:sz w:val="14"/>
                <w:szCs w:val="14"/>
              </w:rPr>
            </w:pPr>
          </w:p>
        </w:tc>
        <w:tc>
          <w:tcPr>
            <w:tcW w:w="8750" w:type="dxa"/>
            <w:tcBorders>
              <w:bottom w:val="single" w:sz="4" w:space="0" w:color="auto"/>
            </w:tcBorders>
          </w:tcPr>
          <w:tbl>
            <w:tblPr>
              <w:tblStyle w:val="TableGridLight2"/>
              <w:tblW w:w="7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5120DF" w14:paraId="7EAF6679" w14:textId="77777777" w:rsidTr="0038731C">
              <w:trPr>
                <w:trHeight w:val="321"/>
              </w:trPr>
              <w:tc>
                <w:tcPr>
                  <w:tcW w:w="1477" w:type="dxa"/>
                </w:tcPr>
                <w:p w14:paraId="08DA2748"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AMK</w:t>
                  </w:r>
                </w:p>
                <w:p w14:paraId="34219B85"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08581729"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AZT</w:t>
                  </w:r>
                </w:p>
                <w:p w14:paraId="367D2B34"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7AEF4347"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CEFEP</w:t>
                  </w:r>
                </w:p>
                <w:p w14:paraId="47F4EF62" w14:textId="77777777" w:rsidR="00757D7B"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I/S-DD R N</w:t>
                  </w:r>
                </w:p>
              </w:tc>
              <w:tc>
                <w:tcPr>
                  <w:tcW w:w="1523" w:type="dxa"/>
                </w:tcPr>
                <w:p w14:paraId="1A904E5B"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CEFOT/CEFTRX</w:t>
                  </w:r>
                </w:p>
                <w:p w14:paraId="2D1AC50A"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7705CB26"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CEFTAVI</w:t>
                  </w:r>
                </w:p>
                <w:p w14:paraId="344F6BB0" w14:textId="77777777" w:rsidR="00757D7B" w:rsidRPr="00C00CD1" w:rsidRDefault="00FF34A7" w:rsidP="0038731C">
                  <w:pPr>
                    <w:spacing w:after="0" w:line="240" w:lineRule="auto"/>
                    <w:rPr>
                      <w:rFonts w:ascii="Arial" w:hAnsi="Arial" w:cs="Arial"/>
                      <w:sz w:val="14"/>
                      <w:szCs w:val="14"/>
                    </w:rPr>
                  </w:pPr>
                  <w:r w:rsidRPr="00C00CD1">
                    <w:rPr>
                      <w:rFonts w:ascii="Arial" w:hAnsi="Arial" w:cs="Arial"/>
                      <w:sz w:val="14"/>
                      <w:szCs w:val="14"/>
                    </w:rPr>
                    <w:t>S R N</w:t>
                  </w:r>
                </w:p>
              </w:tc>
              <w:tc>
                <w:tcPr>
                  <w:tcW w:w="815" w:type="dxa"/>
                </w:tcPr>
                <w:p w14:paraId="65E31494"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CEFTAZ</w:t>
                  </w:r>
                </w:p>
                <w:p w14:paraId="53996335" w14:textId="77777777" w:rsidR="00757D7B"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963" w:type="dxa"/>
                </w:tcPr>
                <w:p w14:paraId="3E7FC23E"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CEFTOTAZ</w:t>
                  </w:r>
                </w:p>
                <w:p w14:paraId="464BA422"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p w14:paraId="5EE47D7F" w14:textId="77777777" w:rsidR="0038731C" w:rsidRPr="00C00CD1" w:rsidRDefault="0038731C" w:rsidP="00757D7B">
                  <w:pPr>
                    <w:spacing w:after="0" w:line="240" w:lineRule="auto"/>
                    <w:rPr>
                      <w:rFonts w:ascii="Arial" w:hAnsi="Arial" w:cs="Arial"/>
                      <w:sz w:val="14"/>
                      <w:szCs w:val="14"/>
                    </w:rPr>
                  </w:pPr>
                </w:p>
              </w:tc>
            </w:tr>
            <w:tr w:rsidR="005120DF" w14:paraId="158714B5" w14:textId="77777777" w:rsidTr="0038731C">
              <w:trPr>
                <w:trHeight w:val="377"/>
              </w:trPr>
              <w:tc>
                <w:tcPr>
                  <w:tcW w:w="1477" w:type="dxa"/>
                </w:tcPr>
                <w:p w14:paraId="29FB1B08"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CIPRO/LEVO/MOXI</w:t>
                  </w:r>
                </w:p>
                <w:p w14:paraId="2148CB1D"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S I R N</w:t>
                  </w:r>
                </w:p>
              </w:tc>
              <w:tc>
                <w:tcPr>
                  <w:tcW w:w="812" w:type="dxa"/>
                </w:tcPr>
                <w:p w14:paraId="00A4DCC6"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COL/PB</w:t>
                  </w:r>
                  <w:r w:rsidRPr="00C00CD1">
                    <w:rPr>
                      <w:rFonts w:ascii="Arial" w:hAnsi="Arial" w:cs="Arial"/>
                      <w:b/>
                      <w:sz w:val="18"/>
                      <w:vertAlign w:val="superscript"/>
                    </w:rPr>
                    <w:t>†</w:t>
                  </w:r>
                </w:p>
                <w:p w14:paraId="4FB6451C"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I R N</w:t>
                  </w:r>
                </w:p>
              </w:tc>
              <w:tc>
                <w:tcPr>
                  <w:tcW w:w="1259" w:type="dxa"/>
                </w:tcPr>
                <w:p w14:paraId="1E863152"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DORI/IMI/MERO</w:t>
                  </w:r>
                </w:p>
                <w:p w14:paraId="1D1ED62E"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S I R N</w:t>
                  </w:r>
                </w:p>
              </w:tc>
              <w:tc>
                <w:tcPr>
                  <w:tcW w:w="1523" w:type="dxa"/>
                </w:tcPr>
                <w:p w14:paraId="430B6FD0"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DOXY/MINO/TETRA</w:t>
                  </w:r>
                </w:p>
                <w:p w14:paraId="28CD54E2"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S I R N</w:t>
                  </w:r>
                </w:p>
              </w:tc>
              <w:tc>
                <w:tcPr>
                  <w:tcW w:w="714" w:type="dxa"/>
                </w:tcPr>
                <w:p w14:paraId="683E1F2A"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ERTA</w:t>
                  </w:r>
                </w:p>
                <w:p w14:paraId="323E8FE3"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S I R N</w:t>
                  </w:r>
                </w:p>
              </w:tc>
              <w:tc>
                <w:tcPr>
                  <w:tcW w:w="815" w:type="dxa"/>
                </w:tcPr>
                <w:p w14:paraId="2522B415"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GENT</w:t>
                  </w:r>
                </w:p>
                <w:p w14:paraId="3F636172"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63" w:type="dxa"/>
                </w:tcPr>
                <w:p w14:paraId="629E27C1"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IMIREL</w:t>
                  </w:r>
                </w:p>
                <w:p w14:paraId="6868130B"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p w14:paraId="7BAF7777" w14:textId="77777777" w:rsidR="00974E9A" w:rsidRPr="00C00CD1" w:rsidRDefault="00974E9A" w:rsidP="00757D7B">
                  <w:pPr>
                    <w:spacing w:after="0" w:line="240" w:lineRule="auto"/>
                    <w:rPr>
                      <w:rFonts w:ascii="Arial" w:hAnsi="Arial" w:cs="Arial"/>
                      <w:b/>
                      <w:sz w:val="14"/>
                      <w:szCs w:val="14"/>
                    </w:rPr>
                  </w:pPr>
                </w:p>
              </w:tc>
            </w:tr>
            <w:tr w:rsidR="005120DF" w14:paraId="6E680AA5" w14:textId="77777777" w:rsidTr="0038731C">
              <w:trPr>
                <w:trHeight w:val="321"/>
              </w:trPr>
              <w:tc>
                <w:tcPr>
                  <w:tcW w:w="1477" w:type="dxa"/>
                </w:tcPr>
                <w:p w14:paraId="7A321C9F"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MERVAB</w:t>
                  </w:r>
                </w:p>
                <w:p w14:paraId="6F80FACB"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4222217A"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PIPTAZ</w:t>
                  </w:r>
                </w:p>
                <w:p w14:paraId="326B162B"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513E4916"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TIG</w:t>
                  </w:r>
                </w:p>
                <w:p w14:paraId="5D86A62F"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1523" w:type="dxa"/>
                </w:tcPr>
                <w:p w14:paraId="11A24712"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TMZ</w:t>
                  </w:r>
                </w:p>
                <w:p w14:paraId="198D49E5"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5C588D30" w14:textId="77777777" w:rsidR="0038731C" w:rsidRPr="00C00CD1" w:rsidRDefault="00FF34A7" w:rsidP="0038731C">
                  <w:pPr>
                    <w:spacing w:after="0" w:line="240" w:lineRule="auto"/>
                    <w:rPr>
                      <w:rFonts w:ascii="Arial" w:hAnsi="Arial" w:cs="Arial"/>
                      <w:b/>
                      <w:sz w:val="14"/>
                      <w:szCs w:val="14"/>
                    </w:rPr>
                  </w:pPr>
                  <w:r w:rsidRPr="00C00CD1">
                    <w:rPr>
                      <w:rFonts w:ascii="Arial" w:hAnsi="Arial" w:cs="Arial"/>
                      <w:b/>
                      <w:sz w:val="14"/>
                      <w:szCs w:val="14"/>
                    </w:rPr>
                    <w:t>TOBRA</w:t>
                  </w:r>
                </w:p>
                <w:p w14:paraId="4C2D50B7"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S I R N</w:t>
                  </w:r>
                </w:p>
              </w:tc>
              <w:tc>
                <w:tcPr>
                  <w:tcW w:w="815" w:type="dxa"/>
                </w:tcPr>
                <w:p w14:paraId="017E5400" w14:textId="77777777" w:rsidR="0038731C" w:rsidRPr="00C00CD1" w:rsidRDefault="0038731C" w:rsidP="0038731C">
                  <w:pPr>
                    <w:spacing w:after="0" w:line="240" w:lineRule="auto"/>
                    <w:rPr>
                      <w:rFonts w:ascii="Arial" w:hAnsi="Arial" w:cs="Arial"/>
                      <w:sz w:val="14"/>
                      <w:szCs w:val="14"/>
                    </w:rPr>
                  </w:pPr>
                </w:p>
              </w:tc>
              <w:tc>
                <w:tcPr>
                  <w:tcW w:w="963" w:type="dxa"/>
                </w:tcPr>
                <w:p w14:paraId="66693D78" w14:textId="77777777" w:rsidR="0038731C" w:rsidRPr="00C00CD1" w:rsidRDefault="00FF34A7" w:rsidP="0038731C">
                  <w:pPr>
                    <w:spacing w:after="0" w:line="240" w:lineRule="auto"/>
                    <w:rPr>
                      <w:rFonts w:ascii="Arial" w:hAnsi="Arial" w:cs="Arial"/>
                      <w:sz w:val="14"/>
                      <w:szCs w:val="14"/>
                    </w:rPr>
                  </w:pPr>
                  <w:r w:rsidRPr="00C00CD1">
                    <w:rPr>
                      <w:rFonts w:ascii="Arial" w:hAnsi="Arial" w:cs="Arial"/>
                      <w:sz w:val="14"/>
                      <w:szCs w:val="14"/>
                    </w:rPr>
                    <w:t xml:space="preserve"> </w:t>
                  </w:r>
                </w:p>
              </w:tc>
            </w:tr>
          </w:tbl>
          <w:p w14:paraId="286D5062" w14:textId="77777777" w:rsidR="00757D7B" w:rsidRPr="00C00CD1" w:rsidRDefault="00757D7B" w:rsidP="00757D7B">
            <w:pPr>
              <w:spacing w:after="0" w:line="240" w:lineRule="auto"/>
              <w:rPr>
                <w:rFonts w:ascii="Arial" w:hAnsi="Arial" w:cs="Arial"/>
                <w:b/>
                <w:sz w:val="14"/>
                <w:szCs w:val="14"/>
              </w:rPr>
            </w:pPr>
          </w:p>
          <w:p w14:paraId="04B17D92" w14:textId="77777777" w:rsidR="00757D7B" w:rsidRPr="00C00CD1" w:rsidRDefault="00757D7B" w:rsidP="00757D7B">
            <w:pPr>
              <w:spacing w:after="0" w:line="240" w:lineRule="auto"/>
              <w:rPr>
                <w:rFonts w:ascii="Arial" w:hAnsi="Arial" w:cs="Arial"/>
                <w:b/>
                <w:sz w:val="14"/>
                <w:szCs w:val="14"/>
              </w:rPr>
            </w:pPr>
          </w:p>
        </w:tc>
      </w:tr>
      <w:bookmarkEnd w:id="1"/>
      <w:tr w:rsidR="005120DF" w14:paraId="7AC74F7F" w14:textId="77777777" w:rsidTr="00530A08">
        <w:trPr>
          <w:trHeight w:val="70"/>
        </w:trPr>
        <w:tc>
          <w:tcPr>
            <w:tcW w:w="854" w:type="dxa"/>
            <w:tcBorders>
              <w:bottom w:val="single" w:sz="4" w:space="0" w:color="auto"/>
            </w:tcBorders>
          </w:tcPr>
          <w:p w14:paraId="158B9446" w14:textId="77777777" w:rsidR="00757D7B" w:rsidRPr="00C00CD1" w:rsidRDefault="00757D7B" w:rsidP="00757D7B">
            <w:pPr>
              <w:spacing w:after="0" w:line="240" w:lineRule="auto"/>
              <w:rPr>
                <w:rFonts w:ascii="Arial" w:hAnsi="Arial" w:cs="Arial"/>
                <w:b/>
                <w:sz w:val="14"/>
                <w:szCs w:val="14"/>
              </w:rPr>
            </w:pPr>
          </w:p>
        </w:tc>
        <w:tc>
          <w:tcPr>
            <w:tcW w:w="1376" w:type="dxa"/>
            <w:tcBorders>
              <w:bottom w:val="single" w:sz="4" w:space="0" w:color="auto"/>
            </w:tcBorders>
          </w:tcPr>
          <w:p w14:paraId="26C3F761" w14:textId="77777777" w:rsidR="00757D7B" w:rsidRPr="00C00CD1" w:rsidRDefault="00FF34A7" w:rsidP="00757D7B">
            <w:pPr>
              <w:rPr>
                <w:rFonts w:ascii="Arial" w:hAnsi="Arial" w:cs="Arial"/>
                <w:i/>
                <w:sz w:val="14"/>
                <w:szCs w:val="14"/>
              </w:rPr>
            </w:pPr>
            <w:r w:rsidRPr="00C00CD1">
              <w:rPr>
                <w:rFonts w:ascii="Arial" w:hAnsi="Arial" w:cs="Arial"/>
                <w:i/>
                <w:sz w:val="14"/>
                <w:szCs w:val="14"/>
              </w:rPr>
              <w:t>____Klebsiella pneumoniae</w:t>
            </w:r>
          </w:p>
          <w:p w14:paraId="46F615AF" w14:textId="77777777" w:rsidR="00757D7B" w:rsidRPr="00C00CD1" w:rsidRDefault="00FF34A7" w:rsidP="00757D7B">
            <w:pPr>
              <w:rPr>
                <w:rFonts w:ascii="Arial" w:hAnsi="Arial" w:cs="Arial"/>
                <w:i/>
                <w:sz w:val="14"/>
                <w:szCs w:val="14"/>
              </w:rPr>
            </w:pPr>
            <w:r w:rsidRPr="00C00CD1">
              <w:rPr>
                <w:rFonts w:ascii="Arial" w:hAnsi="Arial" w:cs="Arial"/>
                <w:i/>
                <w:sz w:val="14"/>
                <w:szCs w:val="14"/>
              </w:rPr>
              <w:t xml:space="preserve">____Klebsiella </w:t>
            </w:r>
            <w:r w:rsidRPr="00C00CD1">
              <w:rPr>
                <w:rFonts w:ascii="Arial" w:hAnsi="Arial" w:cs="Arial"/>
                <w:i/>
                <w:noProof/>
                <w:sz w:val="14"/>
                <w:szCs w:val="14"/>
              </w:rPr>
              <w:t>oxytoca</w:t>
            </w:r>
          </w:p>
          <w:p w14:paraId="69AAC56B" w14:textId="77777777" w:rsidR="00757D7B" w:rsidRPr="00C00CD1" w:rsidRDefault="00FF34A7" w:rsidP="00757D7B">
            <w:pPr>
              <w:rPr>
                <w:rFonts w:ascii="Arial" w:hAnsi="Arial" w:cs="Arial"/>
                <w:i/>
                <w:sz w:val="14"/>
                <w:szCs w:val="14"/>
              </w:rPr>
            </w:pPr>
            <w:r w:rsidRPr="00C00CD1">
              <w:rPr>
                <w:rFonts w:ascii="Arial" w:hAnsi="Arial" w:cs="Arial"/>
                <w:i/>
                <w:sz w:val="14"/>
                <w:szCs w:val="14"/>
              </w:rPr>
              <w:t>____Klebsiella aerogenes</w:t>
            </w:r>
          </w:p>
        </w:tc>
        <w:tc>
          <w:tcPr>
            <w:tcW w:w="8750" w:type="dxa"/>
            <w:tcBorders>
              <w:bottom w:val="single" w:sz="4" w:space="0" w:color="auto"/>
            </w:tcBorders>
          </w:tcPr>
          <w:tbl>
            <w:tblPr>
              <w:tblStyle w:val="TableGridLight2"/>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5120DF" w14:paraId="68E405F3" w14:textId="77777777" w:rsidTr="00757D7B">
              <w:trPr>
                <w:trHeight w:val="321"/>
              </w:trPr>
              <w:tc>
                <w:tcPr>
                  <w:tcW w:w="815" w:type="dxa"/>
                </w:tcPr>
                <w:p w14:paraId="57649AD2"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AMK</w:t>
                  </w:r>
                </w:p>
                <w:p w14:paraId="49945B48"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438" w:type="dxa"/>
                </w:tcPr>
                <w:p w14:paraId="5B7EAFB2"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AMPSUL/AMXCLV</w:t>
                  </w:r>
                </w:p>
                <w:p w14:paraId="26273800"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477" w:type="dxa"/>
                </w:tcPr>
                <w:p w14:paraId="499C26E6"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AZT</w:t>
                  </w:r>
                </w:p>
                <w:p w14:paraId="068D29AA"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708405A5"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CEFAZ</w:t>
                  </w:r>
                </w:p>
                <w:p w14:paraId="13D96F33"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178BAC81"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CEFEP</w:t>
                  </w:r>
                </w:p>
                <w:p w14:paraId="64659472"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I/S-DD R N</w:t>
                  </w:r>
                </w:p>
                <w:p w14:paraId="27FCD379" w14:textId="77777777" w:rsidR="00DB1240" w:rsidRPr="00C00CD1" w:rsidRDefault="00DB1240" w:rsidP="00DB1240">
                  <w:pPr>
                    <w:spacing w:after="0" w:line="240" w:lineRule="auto"/>
                    <w:rPr>
                      <w:rFonts w:ascii="Arial" w:hAnsi="Arial" w:cs="Arial"/>
                      <w:sz w:val="14"/>
                      <w:szCs w:val="14"/>
                    </w:rPr>
                  </w:pPr>
                </w:p>
              </w:tc>
              <w:tc>
                <w:tcPr>
                  <w:tcW w:w="1523" w:type="dxa"/>
                </w:tcPr>
                <w:p w14:paraId="29499EAD"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CEFOT/CEFTRX</w:t>
                  </w:r>
                </w:p>
                <w:p w14:paraId="085924E6"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5EE93B0F"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CEFTAVI</w:t>
                  </w:r>
                </w:p>
                <w:p w14:paraId="348B8E6F"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R N</w:t>
                  </w:r>
                </w:p>
              </w:tc>
            </w:tr>
            <w:tr w:rsidR="005120DF" w14:paraId="07D36591" w14:textId="77777777" w:rsidTr="00757D7B">
              <w:trPr>
                <w:trHeight w:val="377"/>
              </w:trPr>
              <w:tc>
                <w:tcPr>
                  <w:tcW w:w="815" w:type="dxa"/>
                </w:tcPr>
                <w:p w14:paraId="0EC51C03"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CEFTAZ</w:t>
                  </w:r>
                </w:p>
                <w:p w14:paraId="3AD065AC"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S I R N</w:t>
                  </w:r>
                </w:p>
              </w:tc>
              <w:tc>
                <w:tcPr>
                  <w:tcW w:w="1438" w:type="dxa"/>
                </w:tcPr>
                <w:p w14:paraId="67D9555E"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CEFTOTAZ</w:t>
                  </w:r>
                </w:p>
                <w:p w14:paraId="17ACE7D8"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S I R N</w:t>
                  </w:r>
                </w:p>
              </w:tc>
              <w:tc>
                <w:tcPr>
                  <w:tcW w:w="1477" w:type="dxa"/>
                </w:tcPr>
                <w:p w14:paraId="5F470423"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CIPRO/LEVO/MOXI</w:t>
                  </w:r>
                </w:p>
                <w:p w14:paraId="4276952C"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S I R N</w:t>
                  </w:r>
                </w:p>
              </w:tc>
              <w:tc>
                <w:tcPr>
                  <w:tcW w:w="812" w:type="dxa"/>
                </w:tcPr>
                <w:p w14:paraId="5A458662"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COL/PB</w:t>
                  </w:r>
                  <w:r w:rsidRPr="00C00CD1">
                    <w:rPr>
                      <w:rFonts w:ascii="Arial" w:hAnsi="Arial" w:cs="Arial"/>
                      <w:b/>
                      <w:sz w:val="18"/>
                      <w:vertAlign w:val="superscript"/>
                    </w:rPr>
                    <w:t>†</w:t>
                  </w:r>
                </w:p>
                <w:p w14:paraId="38414FCB"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I R N</w:t>
                  </w:r>
                </w:p>
              </w:tc>
              <w:tc>
                <w:tcPr>
                  <w:tcW w:w="1259" w:type="dxa"/>
                </w:tcPr>
                <w:p w14:paraId="3C9EF1B1"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DORI/IMI/MERO</w:t>
                  </w:r>
                </w:p>
                <w:p w14:paraId="38AAF010"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S I R N</w:t>
                  </w:r>
                </w:p>
              </w:tc>
              <w:tc>
                <w:tcPr>
                  <w:tcW w:w="1523" w:type="dxa"/>
                </w:tcPr>
                <w:p w14:paraId="10C86AB6"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DOXY/MINO/TETRA</w:t>
                  </w:r>
                </w:p>
                <w:p w14:paraId="73B273DF"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20143537"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ERTA</w:t>
                  </w:r>
                </w:p>
                <w:p w14:paraId="424A348E"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p w14:paraId="33CF008E" w14:textId="77777777" w:rsidR="00DB1240" w:rsidRPr="00C00CD1" w:rsidRDefault="00DB1240" w:rsidP="00DB1240">
                  <w:pPr>
                    <w:spacing w:after="0" w:line="240" w:lineRule="auto"/>
                    <w:rPr>
                      <w:rFonts w:ascii="Arial" w:hAnsi="Arial" w:cs="Arial"/>
                      <w:sz w:val="14"/>
                      <w:szCs w:val="14"/>
                    </w:rPr>
                  </w:pPr>
                </w:p>
                <w:p w14:paraId="275520AD" w14:textId="77777777" w:rsidR="00DB1240" w:rsidRPr="00C00CD1" w:rsidRDefault="00DB1240" w:rsidP="00DB1240">
                  <w:pPr>
                    <w:spacing w:after="0" w:line="240" w:lineRule="auto"/>
                    <w:rPr>
                      <w:rFonts w:ascii="Arial" w:hAnsi="Arial" w:cs="Arial"/>
                      <w:b/>
                      <w:sz w:val="14"/>
                      <w:szCs w:val="14"/>
                    </w:rPr>
                  </w:pPr>
                </w:p>
              </w:tc>
            </w:tr>
            <w:tr w:rsidR="005120DF" w14:paraId="6D23656D" w14:textId="77777777" w:rsidTr="00530A08">
              <w:trPr>
                <w:trHeight w:val="630"/>
              </w:trPr>
              <w:tc>
                <w:tcPr>
                  <w:tcW w:w="815" w:type="dxa"/>
                </w:tcPr>
                <w:p w14:paraId="53EC218C"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GENT</w:t>
                  </w:r>
                </w:p>
                <w:p w14:paraId="24CFE8B4"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438" w:type="dxa"/>
                </w:tcPr>
                <w:p w14:paraId="571F09FF"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IMIREL</w:t>
                  </w:r>
                </w:p>
                <w:p w14:paraId="5CCF55D9"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477" w:type="dxa"/>
                </w:tcPr>
                <w:p w14:paraId="191D5A59"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MERVAB</w:t>
                  </w:r>
                </w:p>
                <w:p w14:paraId="161FCD1E"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812" w:type="dxa"/>
                </w:tcPr>
                <w:p w14:paraId="5D0CC7FF"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PIPTAZ</w:t>
                  </w:r>
                </w:p>
                <w:p w14:paraId="4E616225"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08FEFD7C"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TIG</w:t>
                  </w:r>
                </w:p>
                <w:p w14:paraId="394F41EF"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523" w:type="dxa"/>
                </w:tcPr>
                <w:p w14:paraId="30A13708"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TMZ</w:t>
                  </w:r>
                </w:p>
                <w:p w14:paraId="33C8F324"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714" w:type="dxa"/>
                </w:tcPr>
                <w:p w14:paraId="3F247FA0"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TOBRA</w:t>
                  </w:r>
                </w:p>
                <w:p w14:paraId="7640E4E7"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p w14:paraId="329A7292" w14:textId="77777777" w:rsidR="00DB1240" w:rsidRPr="00C00CD1" w:rsidRDefault="00DB1240" w:rsidP="00DB1240">
                  <w:pPr>
                    <w:spacing w:after="0" w:line="240" w:lineRule="auto"/>
                    <w:rPr>
                      <w:rFonts w:ascii="Arial" w:hAnsi="Arial" w:cs="Arial"/>
                      <w:sz w:val="14"/>
                      <w:szCs w:val="14"/>
                    </w:rPr>
                  </w:pPr>
                </w:p>
                <w:p w14:paraId="6A2A203B" w14:textId="77777777" w:rsidR="00DB1240" w:rsidRPr="00C00CD1" w:rsidRDefault="00DB1240" w:rsidP="00DB1240">
                  <w:pPr>
                    <w:spacing w:after="0" w:line="240" w:lineRule="auto"/>
                    <w:rPr>
                      <w:rFonts w:ascii="Arial" w:hAnsi="Arial" w:cs="Arial"/>
                      <w:sz w:val="14"/>
                      <w:szCs w:val="14"/>
                    </w:rPr>
                  </w:pPr>
                </w:p>
              </w:tc>
            </w:tr>
          </w:tbl>
          <w:p w14:paraId="01F6F951" w14:textId="77777777" w:rsidR="00757D7B" w:rsidRPr="00C00CD1" w:rsidRDefault="00757D7B" w:rsidP="00757D7B">
            <w:pPr>
              <w:spacing w:after="0" w:line="240" w:lineRule="auto"/>
              <w:rPr>
                <w:rFonts w:ascii="Arial" w:hAnsi="Arial" w:cs="Arial"/>
                <w:b/>
                <w:sz w:val="14"/>
                <w:szCs w:val="14"/>
              </w:rPr>
            </w:pPr>
          </w:p>
        </w:tc>
      </w:tr>
      <w:tr w:rsidR="005120DF" w14:paraId="74879102" w14:textId="77777777" w:rsidTr="00CF2A19">
        <w:trPr>
          <w:trHeight w:hRule="exact" w:val="432"/>
        </w:trPr>
        <w:tc>
          <w:tcPr>
            <w:tcW w:w="854" w:type="dxa"/>
            <w:shd w:val="clear" w:color="auto" w:fill="F2F2F2" w:themeFill="background1" w:themeFillShade="F2"/>
          </w:tcPr>
          <w:p w14:paraId="4B41A862" w14:textId="77777777" w:rsidR="00CF2A19"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Pathogen #</w:t>
            </w:r>
          </w:p>
        </w:tc>
        <w:tc>
          <w:tcPr>
            <w:tcW w:w="10126" w:type="dxa"/>
            <w:gridSpan w:val="2"/>
            <w:shd w:val="clear" w:color="auto" w:fill="F2F2F2" w:themeFill="background1" w:themeFillShade="F2"/>
          </w:tcPr>
          <w:p w14:paraId="30E5A213" w14:textId="77777777" w:rsidR="00CF2A19" w:rsidRPr="00C00CD1" w:rsidRDefault="00FF34A7" w:rsidP="00757D7B">
            <w:pPr>
              <w:spacing w:after="0" w:line="240" w:lineRule="auto"/>
              <w:rPr>
                <w:rFonts w:ascii="Arial" w:hAnsi="Arial" w:cs="Arial"/>
                <w:b/>
                <w:i/>
                <w:iCs/>
                <w:sz w:val="14"/>
                <w:szCs w:val="14"/>
              </w:rPr>
            </w:pPr>
            <w:r w:rsidRPr="00C00CD1">
              <w:rPr>
                <w:rFonts w:ascii="Arial" w:hAnsi="Arial" w:cs="Arial"/>
                <w:b/>
                <w:sz w:val="14"/>
                <w:szCs w:val="14"/>
              </w:rPr>
              <w:t>Gram-Negative Organisms (continued)</w:t>
            </w:r>
          </w:p>
        </w:tc>
      </w:tr>
      <w:tr w:rsidR="005120DF" w14:paraId="0A86C16C" w14:textId="77777777" w:rsidTr="00757D7B">
        <w:trPr>
          <w:trHeight w:val="978"/>
        </w:trPr>
        <w:tc>
          <w:tcPr>
            <w:tcW w:w="854" w:type="dxa"/>
          </w:tcPr>
          <w:p w14:paraId="0FD2FF54" w14:textId="77777777" w:rsidR="00757D7B" w:rsidRPr="00C00CD1" w:rsidRDefault="00757D7B" w:rsidP="00757D7B">
            <w:pPr>
              <w:spacing w:after="0" w:line="240" w:lineRule="auto"/>
              <w:rPr>
                <w:rFonts w:ascii="Arial" w:hAnsi="Arial" w:cs="Arial"/>
                <w:b/>
                <w:sz w:val="14"/>
                <w:szCs w:val="14"/>
              </w:rPr>
            </w:pPr>
          </w:p>
        </w:tc>
        <w:tc>
          <w:tcPr>
            <w:tcW w:w="1376" w:type="dxa"/>
          </w:tcPr>
          <w:p w14:paraId="2C99E7E6" w14:textId="77777777" w:rsidR="00757D7B" w:rsidRPr="00C00CD1" w:rsidRDefault="00FF34A7" w:rsidP="00757D7B">
            <w:pPr>
              <w:rPr>
                <w:rFonts w:ascii="Arial" w:hAnsi="Arial" w:cs="Arial"/>
                <w:i/>
                <w:noProof/>
                <w:sz w:val="14"/>
                <w:szCs w:val="14"/>
              </w:rPr>
            </w:pPr>
            <w:r w:rsidRPr="00C00CD1">
              <w:rPr>
                <w:rFonts w:ascii="Arial" w:hAnsi="Arial" w:cs="Arial"/>
                <w:i/>
                <w:sz w:val="14"/>
                <w:szCs w:val="14"/>
              </w:rPr>
              <w:t xml:space="preserve">Pseudomonas </w:t>
            </w:r>
            <w:r w:rsidRPr="00C00CD1">
              <w:rPr>
                <w:rFonts w:ascii="Arial" w:hAnsi="Arial" w:cs="Arial"/>
                <w:i/>
                <w:noProof/>
                <w:sz w:val="14"/>
                <w:szCs w:val="14"/>
              </w:rPr>
              <w:t>aeruginosa</w:t>
            </w:r>
          </w:p>
        </w:tc>
        <w:tc>
          <w:tcPr>
            <w:tcW w:w="8750" w:type="dxa"/>
          </w:tcPr>
          <w:tbl>
            <w:tblPr>
              <w:tblStyle w:val="TableGridLight2"/>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1259"/>
              <w:gridCol w:w="1134"/>
              <w:gridCol w:w="845"/>
              <w:gridCol w:w="791"/>
              <w:gridCol w:w="963"/>
              <w:gridCol w:w="1080"/>
            </w:tblGrid>
            <w:tr w:rsidR="005120DF" w14:paraId="467A57AB" w14:textId="77777777" w:rsidTr="00DB1240">
              <w:trPr>
                <w:trHeight w:val="321"/>
              </w:trPr>
              <w:tc>
                <w:tcPr>
                  <w:tcW w:w="958" w:type="dxa"/>
                </w:tcPr>
                <w:p w14:paraId="276226BE"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AMK</w:t>
                  </w:r>
                </w:p>
                <w:p w14:paraId="7B7505BC"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259" w:type="dxa"/>
                </w:tcPr>
                <w:p w14:paraId="5369FEC6"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AZT</w:t>
                  </w:r>
                </w:p>
                <w:p w14:paraId="245FC6FA"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134" w:type="dxa"/>
                </w:tcPr>
                <w:p w14:paraId="09611E85"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CEFEP</w:t>
                  </w:r>
                </w:p>
                <w:p w14:paraId="6DDC828B"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845" w:type="dxa"/>
                </w:tcPr>
                <w:p w14:paraId="3F891179"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CEFTAVI</w:t>
                  </w:r>
                </w:p>
                <w:p w14:paraId="087015EB"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R N</w:t>
                  </w:r>
                </w:p>
              </w:tc>
              <w:tc>
                <w:tcPr>
                  <w:tcW w:w="791" w:type="dxa"/>
                </w:tcPr>
                <w:p w14:paraId="4F058C5F"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CEFTAZ</w:t>
                  </w:r>
                </w:p>
                <w:p w14:paraId="22E6F49A"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963" w:type="dxa"/>
                </w:tcPr>
                <w:p w14:paraId="1142747E"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CEFTOTAZ</w:t>
                  </w:r>
                </w:p>
                <w:p w14:paraId="3D7BB042"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tc>
              <w:tc>
                <w:tcPr>
                  <w:tcW w:w="1080" w:type="dxa"/>
                </w:tcPr>
                <w:p w14:paraId="4D25AD71"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CIPRO/LEVO</w:t>
                  </w:r>
                </w:p>
                <w:p w14:paraId="397B9D3F" w14:textId="77777777" w:rsidR="00DB1240" w:rsidRPr="00C00CD1" w:rsidRDefault="00FF34A7" w:rsidP="00DB1240">
                  <w:pPr>
                    <w:spacing w:after="0" w:line="240" w:lineRule="auto"/>
                    <w:rPr>
                      <w:rFonts w:ascii="Arial" w:hAnsi="Arial" w:cs="Arial"/>
                      <w:sz w:val="14"/>
                      <w:szCs w:val="14"/>
                    </w:rPr>
                  </w:pPr>
                  <w:r w:rsidRPr="00C00CD1">
                    <w:rPr>
                      <w:rFonts w:ascii="Arial" w:hAnsi="Arial" w:cs="Arial"/>
                      <w:sz w:val="14"/>
                      <w:szCs w:val="14"/>
                    </w:rPr>
                    <w:t>S I R N</w:t>
                  </w:r>
                </w:p>
                <w:p w14:paraId="564C4184" w14:textId="77777777" w:rsidR="00DB1240" w:rsidRPr="00C00CD1" w:rsidRDefault="00DB1240" w:rsidP="00DB1240">
                  <w:pPr>
                    <w:spacing w:after="0" w:line="240" w:lineRule="auto"/>
                    <w:rPr>
                      <w:rFonts w:ascii="Arial" w:hAnsi="Arial" w:cs="Arial"/>
                      <w:sz w:val="14"/>
                      <w:szCs w:val="14"/>
                    </w:rPr>
                  </w:pPr>
                </w:p>
              </w:tc>
            </w:tr>
            <w:tr w:rsidR="005120DF" w14:paraId="5900E16B" w14:textId="77777777" w:rsidTr="00DB1240">
              <w:trPr>
                <w:trHeight w:val="332"/>
              </w:trPr>
              <w:tc>
                <w:tcPr>
                  <w:tcW w:w="958" w:type="dxa"/>
                </w:tcPr>
                <w:p w14:paraId="5E82187B"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COL/PB</w:t>
                  </w:r>
                </w:p>
                <w:p w14:paraId="3FF20CF6"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S I R N</w:t>
                  </w:r>
                </w:p>
              </w:tc>
              <w:tc>
                <w:tcPr>
                  <w:tcW w:w="1259" w:type="dxa"/>
                </w:tcPr>
                <w:p w14:paraId="43E810E2"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DORI/IMI/MERO</w:t>
                  </w:r>
                </w:p>
                <w:p w14:paraId="38DC8DF0"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S I R N</w:t>
                  </w:r>
                </w:p>
              </w:tc>
              <w:tc>
                <w:tcPr>
                  <w:tcW w:w="1134" w:type="dxa"/>
                </w:tcPr>
                <w:p w14:paraId="003DEFE1"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GENT</w:t>
                  </w:r>
                </w:p>
                <w:p w14:paraId="63284D59"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S I R N</w:t>
                  </w:r>
                </w:p>
              </w:tc>
              <w:tc>
                <w:tcPr>
                  <w:tcW w:w="845" w:type="dxa"/>
                </w:tcPr>
                <w:p w14:paraId="1C2C3B88"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PIPTAZ</w:t>
                  </w:r>
                </w:p>
                <w:p w14:paraId="67F49D5B"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S I R N</w:t>
                  </w:r>
                </w:p>
              </w:tc>
              <w:tc>
                <w:tcPr>
                  <w:tcW w:w="791" w:type="dxa"/>
                </w:tcPr>
                <w:p w14:paraId="2E459ACE"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b/>
                      <w:sz w:val="14"/>
                      <w:szCs w:val="14"/>
                    </w:rPr>
                    <w:t>TOBRA</w:t>
                  </w:r>
                </w:p>
                <w:p w14:paraId="3F509625" w14:textId="77777777" w:rsidR="00DB1240" w:rsidRPr="00C00CD1" w:rsidRDefault="00FF34A7" w:rsidP="00DB1240">
                  <w:pPr>
                    <w:spacing w:after="0" w:line="240" w:lineRule="auto"/>
                    <w:rPr>
                      <w:rFonts w:ascii="Arial" w:hAnsi="Arial" w:cs="Arial"/>
                      <w:b/>
                      <w:sz w:val="14"/>
                      <w:szCs w:val="14"/>
                    </w:rPr>
                  </w:pPr>
                  <w:r w:rsidRPr="00C00CD1">
                    <w:rPr>
                      <w:rFonts w:ascii="Arial" w:hAnsi="Arial" w:cs="Arial"/>
                      <w:sz w:val="14"/>
                      <w:szCs w:val="14"/>
                    </w:rPr>
                    <w:t>S I R N</w:t>
                  </w:r>
                </w:p>
              </w:tc>
              <w:tc>
                <w:tcPr>
                  <w:tcW w:w="963" w:type="dxa"/>
                </w:tcPr>
                <w:p w14:paraId="119CE3F5" w14:textId="77777777" w:rsidR="00DB1240" w:rsidRPr="00C00CD1" w:rsidRDefault="00DB1240" w:rsidP="00DB1240">
                  <w:pPr>
                    <w:spacing w:after="0" w:line="240" w:lineRule="auto"/>
                    <w:rPr>
                      <w:rFonts w:ascii="Arial" w:hAnsi="Arial" w:cs="Arial"/>
                      <w:sz w:val="14"/>
                      <w:szCs w:val="14"/>
                    </w:rPr>
                  </w:pPr>
                </w:p>
              </w:tc>
              <w:tc>
                <w:tcPr>
                  <w:tcW w:w="1080" w:type="dxa"/>
                </w:tcPr>
                <w:p w14:paraId="4AE1F1AA" w14:textId="77777777" w:rsidR="00DB1240" w:rsidRPr="00C00CD1" w:rsidRDefault="00DB1240" w:rsidP="00DB1240">
                  <w:pPr>
                    <w:spacing w:after="0" w:line="240" w:lineRule="auto"/>
                    <w:rPr>
                      <w:rFonts w:ascii="Arial" w:hAnsi="Arial" w:cs="Arial"/>
                      <w:b/>
                      <w:sz w:val="14"/>
                      <w:szCs w:val="14"/>
                    </w:rPr>
                  </w:pPr>
                </w:p>
              </w:tc>
            </w:tr>
            <w:tr w:rsidR="005120DF" w14:paraId="4D47FC7F" w14:textId="77777777" w:rsidTr="00DB1240">
              <w:trPr>
                <w:trHeight w:val="155"/>
              </w:trPr>
              <w:tc>
                <w:tcPr>
                  <w:tcW w:w="958" w:type="dxa"/>
                </w:tcPr>
                <w:p w14:paraId="11D4BDD6" w14:textId="77777777" w:rsidR="00DB1240" w:rsidRPr="00C00CD1" w:rsidRDefault="00DB1240" w:rsidP="00DB1240">
                  <w:pPr>
                    <w:spacing w:after="0" w:line="240" w:lineRule="auto"/>
                    <w:rPr>
                      <w:rFonts w:ascii="Arial" w:hAnsi="Arial" w:cs="Arial"/>
                      <w:sz w:val="14"/>
                      <w:szCs w:val="14"/>
                    </w:rPr>
                  </w:pPr>
                </w:p>
              </w:tc>
              <w:tc>
                <w:tcPr>
                  <w:tcW w:w="1259" w:type="dxa"/>
                </w:tcPr>
                <w:p w14:paraId="298366CD" w14:textId="77777777" w:rsidR="00DB1240" w:rsidRPr="00C00CD1" w:rsidRDefault="00DB1240" w:rsidP="00DB1240">
                  <w:pPr>
                    <w:spacing w:after="0" w:line="240" w:lineRule="auto"/>
                    <w:rPr>
                      <w:rFonts w:ascii="Arial" w:hAnsi="Arial" w:cs="Arial"/>
                      <w:sz w:val="14"/>
                      <w:szCs w:val="14"/>
                    </w:rPr>
                  </w:pPr>
                </w:p>
              </w:tc>
              <w:tc>
                <w:tcPr>
                  <w:tcW w:w="1134" w:type="dxa"/>
                </w:tcPr>
                <w:p w14:paraId="310B98D2" w14:textId="77777777" w:rsidR="00DB1240" w:rsidRPr="00C00CD1" w:rsidRDefault="00DB1240" w:rsidP="00DB1240">
                  <w:pPr>
                    <w:spacing w:after="0" w:line="240" w:lineRule="auto"/>
                    <w:rPr>
                      <w:rFonts w:ascii="Arial" w:hAnsi="Arial" w:cs="Arial"/>
                      <w:sz w:val="14"/>
                      <w:szCs w:val="14"/>
                    </w:rPr>
                  </w:pPr>
                </w:p>
              </w:tc>
              <w:tc>
                <w:tcPr>
                  <w:tcW w:w="845" w:type="dxa"/>
                </w:tcPr>
                <w:p w14:paraId="24F27BAB" w14:textId="77777777" w:rsidR="00DB1240" w:rsidRPr="00C00CD1" w:rsidRDefault="00DB1240" w:rsidP="00DB1240">
                  <w:pPr>
                    <w:spacing w:after="0" w:line="240" w:lineRule="auto"/>
                    <w:rPr>
                      <w:rFonts w:ascii="Arial" w:hAnsi="Arial" w:cs="Arial"/>
                      <w:sz w:val="14"/>
                      <w:szCs w:val="14"/>
                    </w:rPr>
                  </w:pPr>
                </w:p>
              </w:tc>
              <w:tc>
                <w:tcPr>
                  <w:tcW w:w="791" w:type="dxa"/>
                </w:tcPr>
                <w:p w14:paraId="057F1EA0" w14:textId="77777777" w:rsidR="00DB1240" w:rsidRPr="00C00CD1" w:rsidRDefault="00DB1240" w:rsidP="00DB1240">
                  <w:pPr>
                    <w:spacing w:after="0" w:line="240" w:lineRule="auto"/>
                    <w:rPr>
                      <w:rFonts w:ascii="Arial" w:hAnsi="Arial" w:cs="Arial"/>
                      <w:sz w:val="14"/>
                      <w:szCs w:val="14"/>
                    </w:rPr>
                  </w:pPr>
                </w:p>
              </w:tc>
              <w:tc>
                <w:tcPr>
                  <w:tcW w:w="963" w:type="dxa"/>
                </w:tcPr>
                <w:p w14:paraId="78C688E2" w14:textId="77777777" w:rsidR="00DB1240" w:rsidRPr="00C00CD1" w:rsidRDefault="00DB1240" w:rsidP="00DB1240">
                  <w:pPr>
                    <w:spacing w:after="0" w:line="240" w:lineRule="auto"/>
                    <w:rPr>
                      <w:rFonts w:ascii="Arial" w:hAnsi="Arial" w:cs="Arial"/>
                      <w:sz w:val="14"/>
                      <w:szCs w:val="14"/>
                    </w:rPr>
                  </w:pPr>
                </w:p>
              </w:tc>
              <w:tc>
                <w:tcPr>
                  <w:tcW w:w="1080" w:type="dxa"/>
                </w:tcPr>
                <w:p w14:paraId="737E3F1C" w14:textId="77777777" w:rsidR="00DB1240" w:rsidRPr="00C00CD1" w:rsidRDefault="00DB1240" w:rsidP="00DB1240">
                  <w:pPr>
                    <w:spacing w:after="0" w:line="240" w:lineRule="auto"/>
                    <w:rPr>
                      <w:rFonts w:ascii="Arial" w:hAnsi="Arial" w:cs="Arial"/>
                      <w:sz w:val="14"/>
                      <w:szCs w:val="14"/>
                    </w:rPr>
                  </w:pPr>
                </w:p>
              </w:tc>
            </w:tr>
          </w:tbl>
          <w:p w14:paraId="5DAE808E" w14:textId="77777777" w:rsidR="00757D7B" w:rsidRPr="00C00CD1" w:rsidRDefault="00757D7B" w:rsidP="00757D7B">
            <w:pPr>
              <w:spacing w:after="0" w:line="240" w:lineRule="auto"/>
              <w:rPr>
                <w:rFonts w:ascii="Arial" w:hAnsi="Arial" w:cs="Arial"/>
                <w:b/>
                <w:sz w:val="14"/>
                <w:szCs w:val="14"/>
              </w:rPr>
            </w:pPr>
          </w:p>
        </w:tc>
      </w:tr>
      <w:tr w:rsidR="005120DF" w14:paraId="620C514F" w14:textId="77777777" w:rsidTr="00757D7B">
        <w:trPr>
          <w:trHeight w:val="321"/>
        </w:trPr>
        <w:tc>
          <w:tcPr>
            <w:tcW w:w="854" w:type="dxa"/>
          </w:tcPr>
          <w:p w14:paraId="6EB70D0B"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Pathogen #</w:t>
            </w:r>
          </w:p>
        </w:tc>
        <w:tc>
          <w:tcPr>
            <w:tcW w:w="10126" w:type="dxa"/>
            <w:gridSpan w:val="2"/>
            <w:shd w:val="clear" w:color="auto" w:fill="E7E6E6"/>
          </w:tcPr>
          <w:p w14:paraId="7F7C63C4"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Fungal Organisms</w:t>
            </w:r>
          </w:p>
        </w:tc>
      </w:tr>
      <w:tr w:rsidR="005120DF" w14:paraId="184F6C1A" w14:textId="77777777" w:rsidTr="00042CBC">
        <w:trPr>
          <w:trHeight w:val="809"/>
        </w:trPr>
        <w:tc>
          <w:tcPr>
            <w:tcW w:w="854" w:type="dxa"/>
          </w:tcPr>
          <w:p w14:paraId="0D982E53" w14:textId="77777777" w:rsidR="00757D7B" w:rsidRPr="00C00CD1" w:rsidRDefault="00757D7B" w:rsidP="00757D7B">
            <w:pPr>
              <w:spacing w:after="0" w:line="240" w:lineRule="auto"/>
              <w:rPr>
                <w:rFonts w:ascii="Arial" w:hAnsi="Arial" w:cs="Arial"/>
                <w:b/>
                <w:sz w:val="14"/>
                <w:szCs w:val="14"/>
              </w:rPr>
            </w:pPr>
          </w:p>
        </w:tc>
        <w:tc>
          <w:tcPr>
            <w:tcW w:w="1376" w:type="dxa"/>
          </w:tcPr>
          <w:p w14:paraId="2235EBD6" w14:textId="77777777" w:rsidR="00757D7B" w:rsidRPr="00C00CD1" w:rsidRDefault="00FF34A7" w:rsidP="00757D7B">
            <w:pPr>
              <w:rPr>
                <w:rFonts w:ascii="Arial" w:hAnsi="Arial" w:cs="Arial"/>
                <w:sz w:val="14"/>
                <w:szCs w:val="14"/>
              </w:rPr>
            </w:pPr>
            <w:r w:rsidRPr="00C00CD1">
              <w:rPr>
                <w:rFonts w:ascii="Arial" w:hAnsi="Arial" w:cs="Arial"/>
                <w:i/>
                <w:sz w:val="14"/>
                <w:szCs w:val="14"/>
              </w:rPr>
              <w:t>Candida</w:t>
            </w:r>
            <w:r w:rsidRPr="00C00CD1">
              <w:rPr>
                <w:rFonts w:ascii="Arial" w:hAnsi="Arial" w:cs="Arial"/>
                <w:sz w:val="14"/>
                <w:szCs w:val="14"/>
              </w:rPr>
              <w:t xml:space="preserve"> (specify species if available) ______________</w:t>
            </w:r>
          </w:p>
        </w:tc>
        <w:tc>
          <w:tcPr>
            <w:tcW w:w="8750" w:type="dxa"/>
          </w:tcPr>
          <w:tbl>
            <w:tblPr>
              <w:tblStyle w:val="TableGridLight2"/>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5120DF" w14:paraId="46093B99" w14:textId="77777777" w:rsidTr="00757D7B">
              <w:trPr>
                <w:trHeight w:val="321"/>
              </w:trPr>
              <w:tc>
                <w:tcPr>
                  <w:tcW w:w="1160" w:type="dxa"/>
                </w:tcPr>
                <w:p w14:paraId="09A547BD" w14:textId="77777777" w:rsidR="00757D7B" w:rsidRPr="00C00CD1" w:rsidRDefault="00FF34A7" w:rsidP="00757D7B">
                  <w:pPr>
                    <w:spacing w:after="0" w:line="240" w:lineRule="auto"/>
                    <w:rPr>
                      <w:rFonts w:ascii="Arial" w:hAnsi="Arial" w:cs="Arial"/>
                      <w:b/>
                      <w:sz w:val="14"/>
                      <w:szCs w:val="14"/>
                    </w:rPr>
                  </w:pPr>
                  <w:bookmarkStart w:id="2" w:name="_Hlk35984450"/>
                  <w:r w:rsidRPr="00C00CD1">
                    <w:rPr>
                      <w:rFonts w:ascii="Arial" w:hAnsi="Arial" w:cs="Arial"/>
                      <w:b/>
                      <w:sz w:val="14"/>
                      <w:szCs w:val="14"/>
                    </w:rPr>
                    <w:t>ANID</w:t>
                  </w:r>
                </w:p>
                <w:p w14:paraId="24BDCCB8"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89" w:type="dxa"/>
                </w:tcPr>
                <w:p w14:paraId="20636505"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CASPO</w:t>
                  </w:r>
                </w:p>
                <w:p w14:paraId="202730CF"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1484" w:type="dxa"/>
                </w:tcPr>
                <w:p w14:paraId="1A882D53"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FLUCO</w:t>
                  </w:r>
                </w:p>
                <w:p w14:paraId="753F7E80"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S-DD R N</w:t>
                  </w:r>
                </w:p>
              </w:tc>
              <w:tc>
                <w:tcPr>
                  <w:tcW w:w="957" w:type="dxa"/>
                </w:tcPr>
                <w:p w14:paraId="1FE4DAEE"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MICA</w:t>
                  </w:r>
                </w:p>
                <w:p w14:paraId="29AF9BA1"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757" w:type="dxa"/>
                </w:tcPr>
                <w:p w14:paraId="50F227AF"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VORI</w:t>
                  </w:r>
                </w:p>
                <w:p w14:paraId="74E94740"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54" w:type="dxa"/>
                </w:tcPr>
                <w:p w14:paraId="345F6AEC" w14:textId="77777777" w:rsidR="00757D7B" w:rsidRPr="00C00CD1" w:rsidRDefault="00757D7B" w:rsidP="00757D7B">
                  <w:pPr>
                    <w:spacing w:after="0" w:line="240" w:lineRule="auto"/>
                    <w:rPr>
                      <w:rFonts w:ascii="Arial" w:hAnsi="Arial" w:cs="Arial"/>
                      <w:sz w:val="14"/>
                      <w:szCs w:val="14"/>
                    </w:rPr>
                  </w:pPr>
                </w:p>
              </w:tc>
              <w:tc>
                <w:tcPr>
                  <w:tcW w:w="829" w:type="dxa"/>
                </w:tcPr>
                <w:p w14:paraId="4B959F33" w14:textId="77777777" w:rsidR="00757D7B" w:rsidRPr="00C00CD1" w:rsidRDefault="00757D7B" w:rsidP="00757D7B">
                  <w:pPr>
                    <w:spacing w:after="0" w:line="240" w:lineRule="auto"/>
                    <w:rPr>
                      <w:rFonts w:ascii="Arial" w:hAnsi="Arial" w:cs="Arial"/>
                      <w:sz w:val="14"/>
                      <w:szCs w:val="14"/>
                    </w:rPr>
                  </w:pPr>
                </w:p>
              </w:tc>
            </w:tr>
            <w:bookmarkEnd w:id="2"/>
          </w:tbl>
          <w:p w14:paraId="6B402EC7" w14:textId="77777777" w:rsidR="00757D7B" w:rsidRPr="00C00CD1" w:rsidRDefault="00757D7B" w:rsidP="00757D7B">
            <w:pPr>
              <w:spacing w:after="0" w:line="240" w:lineRule="auto"/>
              <w:rPr>
                <w:rFonts w:ascii="Arial" w:hAnsi="Arial" w:cs="Arial"/>
                <w:b/>
                <w:sz w:val="14"/>
                <w:szCs w:val="14"/>
              </w:rPr>
            </w:pPr>
          </w:p>
        </w:tc>
      </w:tr>
      <w:tr w:rsidR="005120DF" w14:paraId="0510613C" w14:textId="77777777" w:rsidTr="00757D7B">
        <w:trPr>
          <w:trHeight w:val="388"/>
        </w:trPr>
        <w:tc>
          <w:tcPr>
            <w:tcW w:w="854" w:type="dxa"/>
          </w:tcPr>
          <w:p w14:paraId="39F2D2D3"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Pathogen #</w:t>
            </w:r>
          </w:p>
        </w:tc>
        <w:tc>
          <w:tcPr>
            <w:tcW w:w="10126" w:type="dxa"/>
            <w:gridSpan w:val="2"/>
            <w:shd w:val="clear" w:color="auto" w:fill="F2F2F2"/>
          </w:tcPr>
          <w:p w14:paraId="338EB707"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sz w:val="14"/>
                <w:szCs w:val="14"/>
              </w:rPr>
              <w:t>Other Organisms</w:t>
            </w:r>
          </w:p>
        </w:tc>
      </w:tr>
      <w:tr w:rsidR="005120DF" w14:paraId="414810FB" w14:textId="77777777" w:rsidTr="00757D7B">
        <w:trPr>
          <w:trHeight w:val="647"/>
        </w:trPr>
        <w:tc>
          <w:tcPr>
            <w:tcW w:w="854" w:type="dxa"/>
          </w:tcPr>
          <w:p w14:paraId="606EFE88" w14:textId="77777777" w:rsidR="00757D7B" w:rsidRPr="00C00CD1" w:rsidRDefault="00757D7B" w:rsidP="00757D7B">
            <w:pPr>
              <w:spacing w:after="0" w:line="240" w:lineRule="auto"/>
              <w:rPr>
                <w:rFonts w:ascii="Arial" w:hAnsi="Arial" w:cs="Arial"/>
                <w:b/>
                <w:sz w:val="14"/>
                <w:szCs w:val="14"/>
              </w:rPr>
            </w:pPr>
          </w:p>
        </w:tc>
        <w:tc>
          <w:tcPr>
            <w:tcW w:w="1376" w:type="dxa"/>
          </w:tcPr>
          <w:p w14:paraId="1D27890A" w14:textId="77777777" w:rsidR="00757D7B" w:rsidRPr="00C00CD1" w:rsidRDefault="00FF34A7" w:rsidP="00757D7B">
            <w:pPr>
              <w:rPr>
                <w:rFonts w:ascii="Arial" w:hAnsi="Arial" w:cs="Arial"/>
                <w:sz w:val="14"/>
                <w:szCs w:val="14"/>
              </w:rPr>
            </w:pPr>
            <w:r w:rsidRPr="00C00CD1">
              <w:rPr>
                <w:rFonts w:ascii="Arial" w:hAnsi="Arial" w:cs="Arial"/>
                <w:sz w:val="14"/>
                <w:szCs w:val="14"/>
              </w:rPr>
              <w:t xml:space="preserve">Organism </w:t>
            </w:r>
            <w:proofErr w:type="gramStart"/>
            <w:r w:rsidRPr="00C00CD1">
              <w:rPr>
                <w:rFonts w:ascii="Arial" w:hAnsi="Arial" w:cs="Arial"/>
                <w:sz w:val="14"/>
                <w:szCs w:val="14"/>
              </w:rPr>
              <w:t>1</w:t>
            </w:r>
            <w:r w:rsidR="006D4383" w:rsidRPr="00C00CD1">
              <w:rPr>
                <w:rFonts w:ascii="Arial" w:hAnsi="Arial" w:cs="Arial"/>
                <w:sz w:val="14"/>
                <w:szCs w:val="14"/>
              </w:rPr>
              <w:t xml:space="preserve">  (</w:t>
            </w:r>
            <w:proofErr w:type="gramEnd"/>
            <w:r w:rsidRPr="00C00CD1">
              <w:rPr>
                <w:rFonts w:ascii="Arial" w:hAnsi="Arial" w:cs="Arial"/>
                <w:sz w:val="14"/>
                <w:szCs w:val="14"/>
              </w:rPr>
              <w:t>specify) _____________</w:t>
            </w:r>
          </w:p>
        </w:tc>
        <w:tc>
          <w:tcPr>
            <w:tcW w:w="8750" w:type="dxa"/>
          </w:tcPr>
          <w:p w14:paraId="10C1121D"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 xml:space="preserve"> </w:t>
            </w:r>
          </w:p>
          <w:tbl>
            <w:tblPr>
              <w:tblStyle w:val="TableGridLight2"/>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5120DF" w14:paraId="360396F3" w14:textId="77777777" w:rsidTr="00757D7B">
              <w:trPr>
                <w:trHeight w:val="321"/>
              </w:trPr>
              <w:tc>
                <w:tcPr>
                  <w:tcW w:w="805" w:type="dxa"/>
                </w:tcPr>
                <w:p w14:paraId="59E08EF7" w14:textId="77777777" w:rsidR="00757D7B" w:rsidRPr="00C00CD1" w:rsidRDefault="00FF34A7" w:rsidP="00757D7B">
                  <w:pPr>
                    <w:spacing w:after="0" w:line="240" w:lineRule="auto"/>
                    <w:rPr>
                      <w:rFonts w:ascii="Arial" w:hAnsi="Arial" w:cs="Arial"/>
                      <w:b/>
                      <w:sz w:val="14"/>
                      <w:szCs w:val="14"/>
                    </w:rPr>
                  </w:pPr>
                  <w:bookmarkStart w:id="3" w:name="_Hlk35984459"/>
                  <w:r w:rsidRPr="00C00CD1">
                    <w:rPr>
                      <w:rFonts w:ascii="Arial" w:hAnsi="Arial" w:cs="Arial"/>
                      <w:b/>
                      <w:sz w:val="14"/>
                      <w:szCs w:val="14"/>
                    </w:rPr>
                    <w:t>Drug 1</w:t>
                  </w:r>
                </w:p>
                <w:p w14:paraId="16D98EEC"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334CAA82"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Drug2</w:t>
                  </w:r>
                </w:p>
                <w:p w14:paraId="1F360E9A"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77DAE775"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Drug3</w:t>
                  </w:r>
                </w:p>
                <w:p w14:paraId="23EE7894"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0E949006"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 4</w:t>
                  </w:r>
                </w:p>
                <w:p w14:paraId="7465E9E1"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04CA4352"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5</w:t>
                  </w:r>
                </w:p>
                <w:p w14:paraId="5E854787"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3A15DC5C"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6</w:t>
                  </w:r>
                </w:p>
                <w:p w14:paraId="73B398D9"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4BFBBE75"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7</w:t>
                  </w:r>
                </w:p>
                <w:p w14:paraId="13C671A3"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3F02399B"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8</w:t>
                  </w:r>
                </w:p>
                <w:p w14:paraId="5368BC69"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7410DE76"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9</w:t>
                  </w:r>
                </w:p>
                <w:p w14:paraId="4633384C"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r>
            <w:bookmarkEnd w:id="3"/>
          </w:tbl>
          <w:p w14:paraId="42C2ABDD" w14:textId="77777777" w:rsidR="00757D7B" w:rsidRPr="00C00CD1" w:rsidRDefault="00757D7B" w:rsidP="00757D7B">
            <w:pPr>
              <w:spacing w:after="0" w:line="240" w:lineRule="auto"/>
              <w:rPr>
                <w:rFonts w:ascii="Arial" w:hAnsi="Arial" w:cs="Arial"/>
                <w:b/>
                <w:sz w:val="14"/>
                <w:szCs w:val="14"/>
              </w:rPr>
            </w:pPr>
          </w:p>
        </w:tc>
      </w:tr>
      <w:tr w:rsidR="005120DF" w14:paraId="791263DD" w14:textId="77777777" w:rsidTr="00757D7B">
        <w:trPr>
          <w:trHeight w:val="692"/>
        </w:trPr>
        <w:tc>
          <w:tcPr>
            <w:tcW w:w="854" w:type="dxa"/>
          </w:tcPr>
          <w:p w14:paraId="04C042E8" w14:textId="77777777" w:rsidR="00757D7B" w:rsidRPr="00C00CD1" w:rsidRDefault="00757D7B" w:rsidP="00757D7B">
            <w:pPr>
              <w:spacing w:after="0" w:line="240" w:lineRule="auto"/>
              <w:rPr>
                <w:rFonts w:ascii="Arial" w:hAnsi="Arial" w:cs="Arial"/>
                <w:b/>
                <w:sz w:val="14"/>
                <w:szCs w:val="14"/>
              </w:rPr>
            </w:pPr>
          </w:p>
        </w:tc>
        <w:tc>
          <w:tcPr>
            <w:tcW w:w="1376" w:type="dxa"/>
          </w:tcPr>
          <w:p w14:paraId="5ED369F7" w14:textId="77777777" w:rsidR="00757D7B" w:rsidRPr="00C00CD1" w:rsidRDefault="00FF34A7" w:rsidP="00757D7B">
            <w:pPr>
              <w:rPr>
                <w:rFonts w:ascii="Arial" w:hAnsi="Arial" w:cs="Arial"/>
                <w:sz w:val="14"/>
                <w:szCs w:val="14"/>
              </w:rPr>
            </w:pPr>
            <w:r w:rsidRPr="00C00CD1">
              <w:rPr>
                <w:rFonts w:ascii="Arial" w:hAnsi="Arial" w:cs="Arial"/>
                <w:sz w:val="14"/>
                <w:szCs w:val="14"/>
              </w:rPr>
              <w:t xml:space="preserve"> Organism </w:t>
            </w:r>
            <w:r w:rsidR="006D4383" w:rsidRPr="00C00CD1">
              <w:rPr>
                <w:rFonts w:ascii="Arial" w:hAnsi="Arial" w:cs="Arial"/>
                <w:sz w:val="14"/>
                <w:szCs w:val="14"/>
              </w:rPr>
              <w:t>1 (</w:t>
            </w:r>
            <w:r w:rsidRPr="00C00CD1">
              <w:rPr>
                <w:rFonts w:ascii="Arial" w:hAnsi="Arial" w:cs="Arial"/>
                <w:sz w:val="14"/>
                <w:szCs w:val="14"/>
              </w:rPr>
              <w:t>specify) _____________</w:t>
            </w:r>
          </w:p>
        </w:tc>
        <w:tc>
          <w:tcPr>
            <w:tcW w:w="8750" w:type="dxa"/>
          </w:tcPr>
          <w:p w14:paraId="6F94FE99" w14:textId="77777777" w:rsidR="00757D7B" w:rsidRPr="00C00CD1" w:rsidRDefault="00757D7B" w:rsidP="00757D7B">
            <w:pPr>
              <w:spacing w:after="0" w:line="240" w:lineRule="auto"/>
              <w:rPr>
                <w:rFonts w:ascii="Arial" w:hAnsi="Arial" w:cs="Arial"/>
                <w:b/>
                <w:sz w:val="14"/>
                <w:szCs w:val="14"/>
              </w:rPr>
            </w:pPr>
          </w:p>
          <w:tbl>
            <w:tblPr>
              <w:tblStyle w:val="TableGridLight2"/>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5120DF" w14:paraId="0A471E1F" w14:textId="77777777" w:rsidTr="00757D7B">
              <w:trPr>
                <w:trHeight w:val="321"/>
              </w:trPr>
              <w:tc>
                <w:tcPr>
                  <w:tcW w:w="805" w:type="dxa"/>
                </w:tcPr>
                <w:p w14:paraId="41F81391"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 1</w:t>
                  </w:r>
                </w:p>
                <w:p w14:paraId="65136F60"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35A49D94"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Drug2</w:t>
                  </w:r>
                </w:p>
                <w:p w14:paraId="073DF93B"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6F8F0454"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Drug3</w:t>
                  </w:r>
                </w:p>
                <w:p w14:paraId="5CA5F7AF"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661BE770"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 4</w:t>
                  </w:r>
                </w:p>
                <w:p w14:paraId="578A9EFC"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7C020794"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5</w:t>
                  </w:r>
                </w:p>
                <w:p w14:paraId="74E9B764"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452D76A2"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6</w:t>
                  </w:r>
                </w:p>
                <w:p w14:paraId="7C2CEFB4"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62F4B7D6"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7</w:t>
                  </w:r>
                </w:p>
                <w:p w14:paraId="613D78DD"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0E529440"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8</w:t>
                  </w:r>
                </w:p>
                <w:p w14:paraId="110E0630"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621015FC"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9</w:t>
                  </w:r>
                </w:p>
                <w:p w14:paraId="1E284761"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r>
          </w:tbl>
          <w:p w14:paraId="655B427B" w14:textId="77777777" w:rsidR="00757D7B" w:rsidRPr="00C00CD1" w:rsidRDefault="00757D7B" w:rsidP="00757D7B">
            <w:pPr>
              <w:spacing w:after="0" w:line="240" w:lineRule="auto"/>
              <w:rPr>
                <w:rFonts w:ascii="Arial" w:hAnsi="Arial" w:cs="Arial"/>
                <w:b/>
                <w:sz w:val="14"/>
                <w:szCs w:val="14"/>
              </w:rPr>
            </w:pPr>
          </w:p>
        </w:tc>
      </w:tr>
      <w:tr w:rsidR="005120DF" w14:paraId="11CA939B" w14:textId="77777777" w:rsidTr="00757D7B">
        <w:trPr>
          <w:trHeight w:val="737"/>
        </w:trPr>
        <w:tc>
          <w:tcPr>
            <w:tcW w:w="854" w:type="dxa"/>
          </w:tcPr>
          <w:p w14:paraId="518E06CD" w14:textId="77777777" w:rsidR="00757D7B" w:rsidRPr="00C00CD1" w:rsidRDefault="00757D7B" w:rsidP="00757D7B">
            <w:pPr>
              <w:spacing w:after="0" w:line="240" w:lineRule="auto"/>
              <w:rPr>
                <w:rFonts w:ascii="Arial" w:hAnsi="Arial" w:cs="Arial"/>
                <w:b/>
                <w:sz w:val="14"/>
                <w:szCs w:val="14"/>
              </w:rPr>
            </w:pPr>
          </w:p>
        </w:tc>
        <w:tc>
          <w:tcPr>
            <w:tcW w:w="1376" w:type="dxa"/>
          </w:tcPr>
          <w:p w14:paraId="50A7C781" w14:textId="77777777" w:rsidR="00757D7B" w:rsidRPr="00C00CD1" w:rsidRDefault="00FF34A7" w:rsidP="00757D7B">
            <w:pPr>
              <w:rPr>
                <w:rFonts w:ascii="Arial" w:hAnsi="Arial" w:cs="Arial"/>
                <w:sz w:val="14"/>
                <w:szCs w:val="14"/>
              </w:rPr>
            </w:pPr>
            <w:r w:rsidRPr="00C00CD1">
              <w:rPr>
                <w:rFonts w:ascii="Arial" w:hAnsi="Arial" w:cs="Arial"/>
                <w:sz w:val="14"/>
                <w:szCs w:val="14"/>
              </w:rPr>
              <w:t xml:space="preserve">Organism </w:t>
            </w:r>
            <w:proofErr w:type="gramStart"/>
            <w:r w:rsidRPr="00C00CD1">
              <w:rPr>
                <w:rFonts w:ascii="Arial" w:hAnsi="Arial" w:cs="Arial"/>
                <w:sz w:val="14"/>
                <w:szCs w:val="14"/>
              </w:rPr>
              <w:t>1</w:t>
            </w:r>
            <w:r w:rsidR="006D4383" w:rsidRPr="00C00CD1">
              <w:rPr>
                <w:rFonts w:ascii="Arial" w:hAnsi="Arial" w:cs="Arial"/>
                <w:sz w:val="14"/>
                <w:szCs w:val="14"/>
              </w:rPr>
              <w:t xml:space="preserve">  (</w:t>
            </w:r>
            <w:proofErr w:type="gramEnd"/>
            <w:r w:rsidRPr="00C00CD1">
              <w:rPr>
                <w:rFonts w:ascii="Arial" w:hAnsi="Arial" w:cs="Arial"/>
                <w:sz w:val="14"/>
                <w:szCs w:val="14"/>
              </w:rPr>
              <w:t>specify) _____________</w:t>
            </w:r>
          </w:p>
        </w:tc>
        <w:tc>
          <w:tcPr>
            <w:tcW w:w="8750" w:type="dxa"/>
          </w:tcPr>
          <w:p w14:paraId="4F9D8252" w14:textId="77777777" w:rsidR="00757D7B" w:rsidRPr="00C00CD1" w:rsidRDefault="00757D7B" w:rsidP="00757D7B">
            <w:pPr>
              <w:spacing w:after="0" w:line="240" w:lineRule="auto"/>
              <w:rPr>
                <w:rFonts w:ascii="Arial" w:hAnsi="Arial" w:cs="Arial"/>
                <w:b/>
                <w:sz w:val="14"/>
                <w:szCs w:val="14"/>
              </w:rPr>
            </w:pPr>
          </w:p>
          <w:tbl>
            <w:tblPr>
              <w:tblStyle w:val="TableGridLight2"/>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5120DF" w14:paraId="6085620F" w14:textId="77777777" w:rsidTr="00757D7B">
              <w:trPr>
                <w:trHeight w:val="321"/>
              </w:trPr>
              <w:tc>
                <w:tcPr>
                  <w:tcW w:w="805" w:type="dxa"/>
                </w:tcPr>
                <w:p w14:paraId="689D5130"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 1</w:t>
                  </w:r>
                </w:p>
                <w:p w14:paraId="764090A0"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25F94370"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Drug2</w:t>
                  </w:r>
                </w:p>
                <w:p w14:paraId="669CD629"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29D0BEC2"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Drug3</w:t>
                  </w:r>
                </w:p>
                <w:p w14:paraId="4832E67A"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00" w:type="dxa"/>
                </w:tcPr>
                <w:p w14:paraId="63C0B387" w14:textId="77777777" w:rsidR="00757D7B" w:rsidRPr="00C00CD1" w:rsidRDefault="00FF34A7" w:rsidP="00757D7B">
                  <w:pPr>
                    <w:spacing w:after="0" w:line="240" w:lineRule="auto"/>
                    <w:rPr>
                      <w:rFonts w:ascii="Arial" w:hAnsi="Arial" w:cs="Arial"/>
                      <w:b/>
                      <w:sz w:val="14"/>
                      <w:szCs w:val="14"/>
                    </w:rPr>
                  </w:pPr>
                  <w:r w:rsidRPr="00C00CD1">
                    <w:rPr>
                      <w:rFonts w:ascii="Arial" w:hAnsi="Arial" w:cs="Arial"/>
                      <w:b/>
                      <w:sz w:val="14"/>
                      <w:szCs w:val="14"/>
                    </w:rPr>
                    <w:t>Drug 4</w:t>
                  </w:r>
                </w:p>
                <w:p w14:paraId="72B440BE"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0824BF26"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5</w:t>
                  </w:r>
                </w:p>
                <w:p w14:paraId="04C5CDAE"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33703A85"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6</w:t>
                  </w:r>
                </w:p>
                <w:p w14:paraId="7381BD88"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990" w:type="dxa"/>
                </w:tcPr>
                <w:p w14:paraId="5350F39B"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7</w:t>
                  </w:r>
                </w:p>
                <w:p w14:paraId="639E5C0B"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4D3E10ED"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8</w:t>
                  </w:r>
                </w:p>
                <w:p w14:paraId="611C2265"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c>
                <w:tcPr>
                  <w:tcW w:w="810" w:type="dxa"/>
                </w:tcPr>
                <w:p w14:paraId="0F6075C7"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Drug 9</w:t>
                  </w:r>
                </w:p>
                <w:p w14:paraId="02931B27" w14:textId="77777777" w:rsidR="00757D7B" w:rsidRPr="00C00CD1" w:rsidRDefault="00FF34A7" w:rsidP="00757D7B">
                  <w:pPr>
                    <w:spacing w:after="0" w:line="240" w:lineRule="auto"/>
                    <w:rPr>
                      <w:rFonts w:ascii="Arial" w:hAnsi="Arial" w:cs="Arial"/>
                      <w:sz w:val="14"/>
                      <w:szCs w:val="14"/>
                    </w:rPr>
                  </w:pPr>
                  <w:r w:rsidRPr="00C00CD1">
                    <w:rPr>
                      <w:rFonts w:ascii="Arial" w:hAnsi="Arial" w:cs="Arial"/>
                      <w:sz w:val="14"/>
                      <w:szCs w:val="14"/>
                    </w:rPr>
                    <w:t>S I R N</w:t>
                  </w:r>
                </w:p>
              </w:tc>
            </w:tr>
          </w:tbl>
          <w:p w14:paraId="780FD0CF" w14:textId="77777777" w:rsidR="00757D7B" w:rsidRPr="00C00CD1" w:rsidRDefault="00757D7B" w:rsidP="00757D7B">
            <w:pPr>
              <w:spacing w:after="0" w:line="240" w:lineRule="auto"/>
              <w:rPr>
                <w:rFonts w:ascii="Arial" w:hAnsi="Arial" w:cs="Arial"/>
                <w:b/>
                <w:sz w:val="14"/>
                <w:szCs w:val="14"/>
              </w:rPr>
            </w:pPr>
          </w:p>
        </w:tc>
      </w:tr>
    </w:tbl>
    <w:p w14:paraId="238D6545" w14:textId="77777777" w:rsidR="00757D7B" w:rsidRPr="00C00CD1" w:rsidRDefault="00757D7B" w:rsidP="00757D7B">
      <w:pPr>
        <w:spacing w:after="0"/>
        <w:rPr>
          <w:rFonts w:ascii="Arial" w:eastAsia="Arial" w:hAnsi="Arial" w:cs="Arial"/>
          <w:b/>
          <w:sz w:val="20"/>
          <w:u w:val="single" w:color="000000"/>
        </w:rPr>
      </w:pPr>
    </w:p>
    <w:p w14:paraId="0272D83E" w14:textId="77777777" w:rsidR="00126B3D" w:rsidRPr="00C00CD1" w:rsidRDefault="00FF34A7" w:rsidP="00126B3D">
      <w:pPr>
        <w:spacing w:after="0"/>
      </w:pPr>
      <w:r w:rsidRPr="00C00CD1">
        <w:rPr>
          <w:rFonts w:ascii="Arial" w:eastAsia="Arial" w:hAnsi="Arial" w:cs="Arial"/>
          <w:b/>
          <w:sz w:val="20"/>
          <w:u w:val="single" w:color="000000"/>
        </w:rPr>
        <w:t>Result Codes</w:t>
      </w:r>
      <w:r w:rsidRPr="00C00CD1">
        <w:rPr>
          <w:rFonts w:ascii="Arial" w:eastAsia="Arial" w:hAnsi="Arial" w:cs="Arial"/>
          <w:b/>
          <w:sz w:val="20"/>
        </w:rPr>
        <w:t xml:space="preserve"> </w:t>
      </w:r>
    </w:p>
    <w:p w14:paraId="0ADE83A4" w14:textId="77777777" w:rsidR="00126B3D" w:rsidRPr="00C00CD1" w:rsidRDefault="00FF34A7" w:rsidP="00126B3D">
      <w:pPr>
        <w:spacing w:after="2"/>
        <w:ind w:hanging="10"/>
        <w:rPr>
          <w:rFonts w:ascii="Arial" w:eastAsia="Arial" w:hAnsi="Arial" w:cs="Arial"/>
          <w:b/>
          <w:sz w:val="18"/>
        </w:rPr>
      </w:pPr>
      <w:r w:rsidRPr="00C00CD1">
        <w:rPr>
          <w:rFonts w:ascii="Arial" w:eastAsia="Arial" w:hAnsi="Arial" w:cs="Arial"/>
          <w:b/>
          <w:sz w:val="18"/>
        </w:rPr>
        <w:t xml:space="preserve">S = Susceptible   I = Intermediate   R = Resistant   NS = Non-susceptible   S-DD = Susceptible-dose dependent   </w:t>
      </w:r>
    </w:p>
    <w:p w14:paraId="156CD824" w14:textId="77777777" w:rsidR="00126B3D" w:rsidRPr="00C00CD1" w:rsidRDefault="00FF34A7" w:rsidP="00126B3D">
      <w:pPr>
        <w:spacing w:after="2"/>
        <w:ind w:hanging="10"/>
      </w:pPr>
      <w:r w:rsidRPr="00C00CD1">
        <w:rPr>
          <w:rFonts w:ascii="Arial" w:eastAsia="Arial" w:hAnsi="Arial" w:cs="Arial"/>
          <w:b/>
          <w:sz w:val="18"/>
        </w:rPr>
        <w:t xml:space="preserve">N = Not tested </w:t>
      </w:r>
    </w:p>
    <w:p w14:paraId="0BAC91F9" w14:textId="77777777" w:rsidR="00126B3D" w:rsidRPr="00C00CD1" w:rsidRDefault="00FF34A7" w:rsidP="00126B3D">
      <w:pPr>
        <w:spacing w:after="2"/>
        <w:ind w:hanging="10"/>
      </w:pPr>
      <w:r w:rsidRPr="00C00CD1">
        <w:rPr>
          <w:rFonts w:ascii="Arial" w:eastAsia="Arial" w:hAnsi="Arial" w:cs="Arial"/>
          <w:b/>
          <w:sz w:val="18"/>
          <w:vertAlign w:val="superscript"/>
        </w:rPr>
        <w:t>§</w:t>
      </w:r>
      <w:r w:rsidRPr="00C00CD1">
        <w:rPr>
          <w:rFonts w:ascii="Arial" w:eastAsia="Arial" w:hAnsi="Arial" w:cs="Arial"/>
          <w:b/>
          <w:sz w:val="20"/>
        </w:rPr>
        <w:t xml:space="preserve"> </w:t>
      </w:r>
      <w:r w:rsidRPr="00C00CD1">
        <w:rPr>
          <w:rFonts w:ascii="Arial" w:eastAsia="Arial" w:hAnsi="Arial" w:cs="Arial"/>
          <w:b/>
          <w:sz w:val="18"/>
        </w:rPr>
        <w:t xml:space="preserve">GENTHL results: S = Susceptible/Synergistic and R = Resistant/Not Synergistic </w:t>
      </w:r>
    </w:p>
    <w:p w14:paraId="7668AAD3" w14:textId="1DE2F1DE" w:rsidR="00126B3D" w:rsidRPr="00C00CD1" w:rsidRDefault="00FF34A7" w:rsidP="00126B3D">
      <w:pPr>
        <w:spacing w:after="2"/>
        <w:ind w:hanging="10"/>
        <w:rPr>
          <w:rFonts w:ascii="Arial" w:eastAsia="Arial" w:hAnsi="Arial" w:cs="Arial"/>
          <w:b/>
          <w:sz w:val="18"/>
        </w:rPr>
      </w:pPr>
      <w:r w:rsidRPr="00C00CD1">
        <w:rPr>
          <w:rFonts w:ascii="Arial" w:eastAsia="Arial" w:hAnsi="Arial" w:cs="Arial"/>
          <w:b/>
          <w:sz w:val="18"/>
          <w:vertAlign w:val="superscript"/>
        </w:rPr>
        <w:t>†</w:t>
      </w:r>
      <w:r w:rsidRPr="00C00CD1">
        <w:rPr>
          <w:rFonts w:ascii="Arial" w:eastAsia="Arial" w:hAnsi="Arial" w:cs="Arial"/>
          <w:b/>
          <w:sz w:val="18"/>
        </w:rPr>
        <w:t xml:space="preserve"> Clinical breakpoints are based on CLSI M100-ED30:2020, Intermediate MIC ≤ 2 and Resistant MIC ≥ 4</w:t>
      </w:r>
    </w:p>
    <w:tbl>
      <w:tblPr>
        <w:tblStyle w:val="TableGridLight3"/>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5120DF" w14:paraId="080D71B3" w14:textId="77777777">
        <w:trPr>
          <w:trHeight w:val="293"/>
        </w:trPr>
        <w:tc>
          <w:tcPr>
            <w:tcW w:w="2906" w:type="dxa"/>
          </w:tcPr>
          <w:p w14:paraId="286E4D0A" w14:textId="77777777" w:rsidR="00126B3D" w:rsidRPr="00C00CD1" w:rsidRDefault="00FF34A7" w:rsidP="00126B3D">
            <w:pPr>
              <w:spacing w:after="0" w:line="240" w:lineRule="auto"/>
              <w:ind w:left="106"/>
              <w:rPr>
                <w:sz w:val="22"/>
                <w:szCs w:val="22"/>
              </w:rPr>
            </w:pPr>
            <w:r w:rsidRPr="00C00CD1">
              <w:rPr>
                <w:rFonts w:ascii="Arial" w:eastAsia="Arial" w:hAnsi="Arial" w:cs="Arial"/>
                <w:b/>
                <w:sz w:val="18"/>
                <w:szCs w:val="22"/>
                <w:u w:val="single" w:color="000000"/>
              </w:rPr>
              <w:t>Drug Codes:</w:t>
            </w:r>
            <w:r w:rsidRPr="00C00CD1">
              <w:rPr>
                <w:rFonts w:ascii="Arial" w:eastAsia="Arial" w:hAnsi="Arial" w:cs="Arial"/>
                <w:b/>
                <w:sz w:val="18"/>
                <w:szCs w:val="22"/>
              </w:rPr>
              <w:t xml:space="preserve"> </w:t>
            </w:r>
          </w:p>
        </w:tc>
        <w:tc>
          <w:tcPr>
            <w:tcW w:w="2551" w:type="dxa"/>
          </w:tcPr>
          <w:p w14:paraId="2A8E358D" w14:textId="77777777" w:rsidR="00126B3D" w:rsidRPr="00C00CD1" w:rsidRDefault="00FF34A7" w:rsidP="00126B3D">
            <w:pPr>
              <w:spacing w:after="0" w:line="240" w:lineRule="auto"/>
              <w:rPr>
                <w:sz w:val="22"/>
                <w:szCs w:val="22"/>
              </w:rPr>
            </w:pPr>
            <w:r w:rsidRPr="00C00CD1">
              <w:rPr>
                <w:rFonts w:ascii="Arial" w:eastAsia="Arial" w:hAnsi="Arial" w:cs="Arial"/>
                <w:b/>
                <w:sz w:val="17"/>
                <w:szCs w:val="22"/>
              </w:rPr>
              <w:t xml:space="preserve"> </w:t>
            </w:r>
          </w:p>
        </w:tc>
        <w:tc>
          <w:tcPr>
            <w:tcW w:w="2679" w:type="dxa"/>
          </w:tcPr>
          <w:p w14:paraId="2CA92F8D" w14:textId="77777777" w:rsidR="00126B3D" w:rsidRPr="00C00CD1" w:rsidRDefault="00FF34A7" w:rsidP="00126B3D">
            <w:pPr>
              <w:spacing w:after="0" w:line="240" w:lineRule="auto"/>
              <w:rPr>
                <w:sz w:val="22"/>
                <w:szCs w:val="22"/>
              </w:rPr>
            </w:pPr>
            <w:r w:rsidRPr="00C00CD1">
              <w:rPr>
                <w:rFonts w:ascii="Arial" w:eastAsia="Arial" w:hAnsi="Arial" w:cs="Arial"/>
                <w:b/>
                <w:sz w:val="17"/>
                <w:szCs w:val="22"/>
              </w:rPr>
              <w:t xml:space="preserve"> </w:t>
            </w:r>
          </w:p>
        </w:tc>
        <w:tc>
          <w:tcPr>
            <w:tcW w:w="2413" w:type="dxa"/>
          </w:tcPr>
          <w:p w14:paraId="7191F914" w14:textId="77777777" w:rsidR="00126B3D" w:rsidRPr="00C00CD1" w:rsidRDefault="00FF34A7" w:rsidP="00126B3D">
            <w:pPr>
              <w:spacing w:after="0" w:line="240" w:lineRule="auto"/>
              <w:rPr>
                <w:sz w:val="22"/>
                <w:szCs w:val="22"/>
              </w:rPr>
            </w:pPr>
            <w:r w:rsidRPr="00C00CD1">
              <w:rPr>
                <w:rFonts w:ascii="Arial" w:eastAsia="Arial" w:hAnsi="Arial" w:cs="Arial"/>
                <w:b/>
                <w:sz w:val="17"/>
                <w:szCs w:val="22"/>
              </w:rPr>
              <w:t xml:space="preserve"> </w:t>
            </w:r>
          </w:p>
        </w:tc>
      </w:tr>
      <w:tr w:rsidR="005120DF" w14:paraId="6B62EB4C" w14:textId="77777777">
        <w:trPr>
          <w:trHeight w:val="278"/>
        </w:trPr>
        <w:tc>
          <w:tcPr>
            <w:tcW w:w="2906" w:type="dxa"/>
          </w:tcPr>
          <w:p w14:paraId="06CF9634" w14:textId="77777777" w:rsidR="00126B3D" w:rsidRPr="00C00CD1" w:rsidRDefault="00FF34A7" w:rsidP="00126B3D">
            <w:pPr>
              <w:spacing w:after="0" w:line="240" w:lineRule="auto"/>
              <w:ind w:left="106"/>
              <w:rPr>
                <w:sz w:val="22"/>
                <w:szCs w:val="22"/>
              </w:rPr>
            </w:pPr>
            <w:r w:rsidRPr="00C00CD1">
              <w:rPr>
                <w:rFonts w:ascii="Arial" w:eastAsia="Arial" w:hAnsi="Arial" w:cs="Arial"/>
                <w:sz w:val="16"/>
                <w:szCs w:val="22"/>
              </w:rPr>
              <w:t xml:space="preserve">AMK = amikacin </w:t>
            </w:r>
          </w:p>
        </w:tc>
        <w:tc>
          <w:tcPr>
            <w:tcW w:w="2551" w:type="dxa"/>
          </w:tcPr>
          <w:p w14:paraId="64C208E1" w14:textId="77777777" w:rsidR="00126B3D" w:rsidRPr="00C00CD1" w:rsidRDefault="00FF34A7" w:rsidP="00126B3D">
            <w:pPr>
              <w:spacing w:after="0" w:line="240" w:lineRule="auto"/>
              <w:rPr>
                <w:rFonts w:ascii="Arial" w:hAnsi="Arial" w:cs="Arial"/>
                <w:sz w:val="16"/>
                <w:szCs w:val="16"/>
              </w:rPr>
            </w:pPr>
            <w:r w:rsidRPr="00C00CD1">
              <w:rPr>
                <w:rFonts w:ascii="Arial" w:eastAsia="Arial" w:hAnsi="Arial" w:cs="Arial"/>
                <w:sz w:val="16"/>
                <w:szCs w:val="22"/>
              </w:rPr>
              <w:t xml:space="preserve">CEFTAR = </w:t>
            </w:r>
            <w:proofErr w:type="spellStart"/>
            <w:r w:rsidRPr="00C00CD1">
              <w:rPr>
                <w:rFonts w:ascii="Arial" w:eastAsia="Arial" w:hAnsi="Arial" w:cs="Arial"/>
                <w:sz w:val="16"/>
                <w:szCs w:val="22"/>
              </w:rPr>
              <w:t>ceftaroline</w:t>
            </w:r>
            <w:proofErr w:type="spellEnd"/>
          </w:p>
        </w:tc>
        <w:tc>
          <w:tcPr>
            <w:tcW w:w="2679" w:type="dxa"/>
          </w:tcPr>
          <w:p w14:paraId="02DB7E3A" w14:textId="77777777" w:rsidR="00126B3D" w:rsidRPr="00C00CD1" w:rsidRDefault="00FF34A7" w:rsidP="00126B3D">
            <w:pPr>
              <w:spacing w:after="0" w:line="240" w:lineRule="auto"/>
              <w:rPr>
                <w:sz w:val="22"/>
                <w:szCs w:val="22"/>
              </w:rPr>
            </w:pPr>
            <w:r w:rsidRPr="00C00CD1">
              <w:rPr>
                <w:rFonts w:ascii="Arial" w:eastAsia="Arial" w:hAnsi="Arial" w:cs="Arial"/>
                <w:sz w:val="16"/>
                <w:szCs w:val="22"/>
              </w:rPr>
              <w:t xml:space="preserve">GENT = gentamicin </w:t>
            </w:r>
          </w:p>
        </w:tc>
        <w:tc>
          <w:tcPr>
            <w:tcW w:w="2413" w:type="dxa"/>
          </w:tcPr>
          <w:p w14:paraId="39862C6C" w14:textId="77777777" w:rsidR="00126B3D" w:rsidRPr="00C00CD1" w:rsidRDefault="00FF34A7" w:rsidP="00126B3D">
            <w:pPr>
              <w:spacing w:after="0" w:line="240" w:lineRule="auto"/>
              <w:rPr>
                <w:sz w:val="22"/>
                <w:szCs w:val="22"/>
              </w:rPr>
            </w:pPr>
            <w:r w:rsidRPr="00C00CD1">
              <w:rPr>
                <w:rFonts w:ascii="Arial" w:eastAsia="Arial" w:hAnsi="Arial" w:cs="Arial"/>
                <w:sz w:val="16"/>
                <w:szCs w:val="22"/>
              </w:rPr>
              <w:t xml:space="preserve">OX = oxacillin </w:t>
            </w:r>
          </w:p>
        </w:tc>
      </w:tr>
      <w:tr w:rsidR="005120DF" w14:paraId="72704A43" w14:textId="77777777">
        <w:trPr>
          <w:trHeight w:val="262"/>
        </w:trPr>
        <w:tc>
          <w:tcPr>
            <w:tcW w:w="2906" w:type="dxa"/>
          </w:tcPr>
          <w:p w14:paraId="4CE9BF11" w14:textId="77777777" w:rsidR="00126B3D" w:rsidRPr="00C00CD1" w:rsidRDefault="00FF34A7" w:rsidP="00126B3D">
            <w:pPr>
              <w:spacing w:after="0" w:line="240" w:lineRule="auto"/>
              <w:ind w:left="105"/>
              <w:rPr>
                <w:sz w:val="22"/>
                <w:szCs w:val="22"/>
              </w:rPr>
            </w:pPr>
            <w:r w:rsidRPr="00C00CD1">
              <w:rPr>
                <w:rFonts w:ascii="Arial" w:eastAsia="Arial" w:hAnsi="Arial" w:cs="Arial"/>
                <w:sz w:val="16"/>
                <w:szCs w:val="22"/>
              </w:rPr>
              <w:t xml:space="preserve">AMP = ampicillin </w:t>
            </w:r>
          </w:p>
        </w:tc>
        <w:tc>
          <w:tcPr>
            <w:tcW w:w="2551" w:type="dxa"/>
          </w:tcPr>
          <w:p w14:paraId="3E53BDC7" w14:textId="77777777" w:rsidR="00126B3D" w:rsidRPr="00C00CD1" w:rsidRDefault="00FF34A7" w:rsidP="00126B3D">
            <w:pPr>
              <w:spacing w:after="0" w:line="240" w:lineRule="auto"/>
              <w:rPr>
                <w:sz w:val="22"/>
                <w:szCs w:val="22"/>
              </w:rPr>
            </w:pPr>
            <w:r w:rsidRPr="00C00CD1">
              <w:rPr>
                <w:rFonts w:ascii="Arial" w:eastAsia="Arial" w:hAnsi="Arial" w:cs="Arial"/>
                <w:sz w:val="16"/>
                <w:szCs w:val="22"/>
              </w:rPr>
              <w:t>CEFTAVI = ceftazidime/avibactam</w:t>
            </w:r>
          </w:p>
        </w:tc>
        <w:tc>
          <w:tcPr>
            <w:tcW w:w="2679" w:type="dxa"/>
          </w:tcPr>
          <w:p w14:paraId="2DA44386" w14:textId="77777777" w:rsidR="00126B3D" w:rsidRPr="00C00CD1" w:rsidRDefault="00FF34A7" w:rsidP="00126B3D">
            <w:pPr>
              <w:spacing w:after="0" w:line="240" w:lineRule="auto"/>
              <w:rPr>
                <w:sz w:val="22"/>
                <w:szCs w:val="22"/>
              </w:rPr>
            </w:pPr>
            <w:r w:rsidRPr="00C00CD1">
              <w:rPr>
                <w:rFonts w:ascii="Arial" w:eastAsia="Arial" w:hAnsi="Arial" w:cs="Arial"/>
                <w:sz w:val="16"/>
                <w:szCs w:val="22"/>
              </w:rPr>
              <w:t xml:space="preserve">GENTHL = gentamicin –high level test </w:t>
            </w:r>
          </w:p>
        </w:tc>
        <w:tc>
          <w:tcPr>
            <w:tcW w:w="2413" w:type="dxa"/>
          </w:tcPr>
          <w:p w14:paraId="11BF496B" w14:textId="77777777" w:rsidR="00126B3D" w:rsidRPr="00C00CD1" w:rsidRDefault="00FF34A7" w:rsidP="00126B3D">
            <w:pPr>
              <w:spacing w:after="0" w:line="240" w:lineRule="auto"/>
              <w:rPr>
                <w:sz w:val="22"/>
                <w:szCs w:val="22"/>
              </w:rPr>
            </w:pPr>
            <w:r w:rsidRPr="00C00CD1">
              <w:rPr>
                <w:rFonts w:ascii="Arial" w:eastAsia="Arial" w:hAnsi="Arial" w:cs="Arial"/>
                <w:sz w:val="16"/>
                <w:szCs w:val="22"/>
              </w:rPr>
              <w:t xml:space="preserve">PB = polymyxin B </w:t>
            </w:r>
          </w:p>
        </w:tc>
      </w:tr>
      <w:tr w:rsidR="005120DF" w14:paraId="6D993A77" w14:textId="77777777">
        <w:trPr>
          <w:trHeight w:val="420"/>
        </w:trPr>
        <w:tc>
          <w:tcPr>
            <w:tcW w:w="2906" w:type="dxa"/>
          </w:tcPr>
          <w:p w14:paraId="58DDD59D" w14:textId="77777777" w:rsidR="00126B3D" w:rsidRPr="00126B3D" w:rsidRDefault="00FF34A7" w:rsidP="00126B3D">
            <w:pPr>
              <w:spacing w:after="0" w:line="240" w:lineRule="auto"/>
              <w:ind w:left="105"/>
              <w:rPr>
                <w:sz w:val="22"/>
                <w:szCs w:val="22"/>
              </w:rPr>
            </w:pPr>
            <w:r w:rsidRPr="00126B3D">
              <w:rPr>
                <w:rFonts w:ascii="Arial" w:eastAsia="Arial" w:hAnsi="Arial" w:cs="Arial"/>
                <w:sz w:val="16"/>
                <w:szCs w:val="22"/>
              </w:rPr>
              <w:t xml:space="preserve">AMPSUL = ampicillin/sulbactam </w:t>
            </w:r>
          </w:p>
        </w:tc>
        <w:tc>
          <w:tcPr>
            <w:tcW w:w="2551" w:type="dxa"/>
          </w:tcPr>
          <w:p w14:paraId="5158C9D1" w14:textId="77777777" w:rsidR="00126B3D" w:rsidRPr="00126B3D" w:rsidRDefault="00FF34A7" w:rsidP="00126B3D">
            <w:pPr>
              <w:spacing w:after="0" w:line="240" w:lineRule="auto"/>
              <w:rPr>
                <w:sz w:val="22"/>
                <w:szCs w:val="22"/>
              </w:rPr>
            </w:pPr>
            <w:r w:rsidRPr="00126B3D">
              <w:rPr>
                <w:rFonts w:ascii="Arial" w:hAnsi="Arial" w:cs="Arial"/>
                <w:sz w:val="16"/>
                <w:szCs w:val="16"/>
              </w:rPr>
              <w:t xml:space="preserve">CEFTOTAZ = </w:t>
            </w:r>
            <w:proofErr w:type="spellStart"/>
            <w:r w:rsidRPr="00126B3D">
              <w:rPr>
                <w:rFonts w:ascii="Arial" w:hAnsi="Arial" w:cs="Arial"/>
                <w:sz w:val="16"/>
                <w:szCs w:val="16"/>
              </w:rPr>
              <w:t>ceftolozane</w:t>
            </w:r>
            <w:proofErr w:type="spellEnd"/>
            <w:r w:rsidRPr="00126B3D">
              <w:rPr>
                <w:rFonts w:ascii="Arial" w:hAnsi="Arial" w:cs="Arial"/>
                <w:sz w:val="16"/>
                <w:szCs w:val="16"/>
              </w:rPr>
              <w:t>/tazobactam</w:t>
            </w:r>
          </w:p>
        </w:tc>
        <w:tc>
          <w:tcPr>
            <w:tcW w:w="2679" w:type="dxa"/>
          </w:tcPr>
          <w:p w14:paraId="56433256" w14:textId="77777777" w:rsidR="00126B3D" w:rsidRPr="00126B3D" w:rsidRDefault="00FF34A7" w:rsidP="00126B3D">
            <w:pPr>
              <w:spacing w:after="0" w:line="240" w:lineRule="auto"/>
              <w:ind w:right="81"/>
              <w:rPr>
                <w:sz w:val="22"/>
                <w:szCs w:val="22"/>
              </w:rPr>
            </w:pPr>
            <w:r w:rsidRPr="00126B3D">
              <w:rPr>
                <w:rFonts w:ascii="Arial" w:eastAsia="Arial" w:hAnsi="Arial" w:cs="Arial"/>
                <w:sz w:val="16"/>
                <w:szCs w:val="22"/>
              </w:rPr>
              <w:t xml:space="preserve">IMI = imipenem </w:t>
            </w:r>
          </w:p>
        </w:tc>
        <w:tc>
          <w:tcPr>
            <w:tcW w:w="2413" w:type="dxa"/>
          </w:tcPr>
          <w:p w14:paraId="6AEEFE28"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PIPTAZ = piperacillin/tazobactam </w:t>
            </w:r>
          </w:p>
        </w:tc>
      </w:tr>
      <w:tr w:rsidR="005120DF" w14:paraId="285C978E" w14:textId="77777777">
        <w:trPr>
          <w:trHeight w:val="262"/>
        </w:trPr>
        <w:tc>
          <w:tcPr>
            <w:tcW w:w="2906" w:type="dxa"/>
          </w:tcPr>
          <w:p w14:paraId="2A64E3D6" w14:textId="77777777" w:rsidR="00126B3D" w:rsidRPr="00126B3D" w:rsidRDefault="00FF34A7" w:rsidP="00126B3D">
            <w:pPr>
              <w:spacing w:after="0" w:line="240" w:lineRule="auto"/>
              <w:ind w:left="106"/>
              <w:rPr>
                <w:sz w:val="22"/>
                <w:szCs w:val="22"/>
              </w:rPr>
            </w:pPr>
            <w:r w:rsidRPr="00126B3D">
              <w:rPr>
                <w:rFonts w:ascii="Arial" w:eastAsia="Arial" w:hAnsi="Arial" w:cs="Arial"/>
                <w:sz w:val="16"/>
                <w:szCs w:val="22"/>
              </w:rPr>
              <w:t xml:space="preserve">AMXCLV = amoxicillin/clavulanic acid </w:t>
            </w:r>
          </w:p>
        </w:tc>
        <w:tc>
          <w:tcPr>
            <w:tcW w:w="2551" w:type="dxa"/>
          </w:tcPr>
          <w:p w14:paraId="7B856546"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CEFTRX = ceftriaxone  </w:t>
            </w:r>
          </w:p>
        </w:tc>
        <w:tc>
          <w:tcPr>
            <w:tcW w:w="2679" w:type="dxa"/>
          </w:tcPr>
          <w:p w14:paraId="478B3B25" w14:textId="77777777" w:rsidR="00126B3D" w:rsidRPr="00126B3D" w:rsidRDefault="00FF34A7" w:rsidP="00126B3D">
            <w:pPr>
              <w:spacing w:after="0" w:line="240" w:lineRule="auto"/>
              <w:rPr>
                <w:sz w:val="22"/>
                <w:szCs w:val="22"/>
              </w:rPr>
            </w:pPr>
            <w:r w:rsidRPr="00126B3D">
              <w:rPr>
                <w:rFonts w:ascii="Arial" w:hAnsi="Arial" w:cs="Arial"/>
                <w:sz w:val="16"/>
                <w:szCs w:val="16"/>
              </w:rPr>
              <w:t>IMIREL = imipenem/</w:t>
            </w:r>
            <w:proofErr w:type="spellStart"/>
            <w:r w:rsidRPr="00126B3D">
              <w:rPr>
                <w:rFonts w:ascii="Arial" w:hAnsi="Arial" w:cs="Arial"/>
                <w:sz w:val="16"/>
                <w:szCs w:val="16"/>
              </w:rPr>
              <w:t>relebactam</w:t>
            </w:r>
            <w:proofErr w:type="spellEnd"/>
          </w:p>
        </w:tc>
        <w:tc>
          <w:tcPr>
            <w:tcW w:w="2413" w:type="dxa"/>
          </w:tcPr>
          <w:p w14:paraId="4368D913" w14:textId="77777777" w:rsidR="00126B3D" w:rsidRPr="00126B3D" w:rsidRDefault="00FF34A7" w:rsidP="00126B3D">
            <w:pPr>
              <w:spacing w:after="0" w:line="240" w:lineRule="auto"/>
              <w:jc w:val="both"/>
              <w:rPr>
                <w:sz w:val="22"/>
                <w:szCs w:val="22"/>
              </w:rPr>
            </w:pPr>
            <w:r w:rsidRPr="00126B3D">
              <w:rPr>
                <w:rFonts w:ascii="Arial" w:eastAsia="Arial" w:hAnsi="Arial" w:cs="Arial"/>
                <w:sz w:val="16"/>
                <w:szCs w:val="22"/>
              </w:rPr>
              <w:t xml:space="preserve">RIF = rifampin </w:t>
            </w:r>
          </w:p>
        </w:tc>
      </w:tr>
      <w:tr w:rsidR="005120DF" w14:paraId="5F94C588" w14:textId="77777777">
        <w:trPr>
          <w:trHeight w:val="288"/>
        </w:trPr>
        <w:tc>
          <w:tcPr>
            <w:tcW w:w="2906" w:type="dxa"/>
          </w:tcPr>
          <w:p w14:paraId="032EDA69" w14:textId="77777777" w:rsidR="00126B3D" w:rsidRPr="00126B3D" w:rsidRDefault="00FF34A7" w:rsidP="00126B3D">
            <w:pPr>
              <w:spacing w:after="0" w:line="240" w:lineRule="auto"/>
              <w:ind w:left="106"/>
              <w:rPr>
                <w:sz w:val="22"/>
                <w:szCs w:val="22"/>
              </w:rPr>
            </w:pPr>
            <w:r w:rsidRPr="00126B3D">
              <w:rPr>
                <w:rFonts w:ascii="Arial" w:eastAsia="Arial" w:hAnsi="Arial" w:cs="Arial"/>
                <w:sz w:val="16"/>
                <w:szCs w:val="22"/>
              </w:rPr>
              <w:t xml:space="preserve">ANID = anidulafungin </w:t>
            </w:r>
          </w:p>
        </w:tc>
        <w:tc>
          <w:tcPr>
            <w:tcW w:w="2551" w:type="dxa"/>
          </w:tcPr>
          <w:p w14:paraId="377DADFC"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CIPRO = ciprofloxacin </w:t>
            </w:r>
          </w:p>
        </w:tc>
        <w:tc>
          <w:tcPr>
            <w:tcW w:w="2679" w:type="dxa"/>
          </w:tcPr>
          <w:p w14:paraId="6B886D18" w14:textId="77777777" w:rsidR="00126B3D" w:rsidRPr="00126B3D" w:rsidRDefault="00FF34A7" w:rsidP="00126B3D">
            <w:pPr>
              <w:spacing w:after="0" w:line="240" w:lineRule="auto"/>
              <w:rPr>
                <w:rFonts w:ascii="Arial" w:hAnsi="Arial" w:cs="Arial"/>
                <w:sz w:val="16"/>
                <w:szCs w:val="16"/>
              </w:rPr>
            </w:pPr>
            <w:r w:rsidRPr="00126B3D">
              <w:rPr>
                <w:rFonts w:ascii="Arial" w:eastAsia="Arial" w:hAnsi="Arial" w:cs="Arial"/>
                <w:sz w:val="16"/>
                <w:szCs w:val="22"/>
              </w:rPr>
              <w:t xml:space="preserve">LEVO = levofloxacin </w:t>
            </w:r>
          </w:p>
        </w:tc>
        <w:tc>
          <w:tcPr>
            <w:tcW w:w="2413" w:type="dxa"/>
          </w:tcPr>
          <w:p w14:paraId="6BCE2CAC"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TETRA = tetracycline </w:t>
            </w:r>
          </w:p>
        </w:tc>
      </w:tr>
      <w:tr w:rsidR="005120DF" w14:paraId="627C37C1" w14:textId="77777777">
        <w:trPr>
          <w:trHeight w:val="288"/>
        </w:trPr>
        <w:tc>
          <w:tcPr>
            <w:tcW w:w="2906" w:type="dxa"/>
          </w:tcPr>
          <w:p w14:paraId="696AE6C5" w14:textId="77777777" w:rsidR="00126B3D" w:rsidRPr="00126B3D" w:rsidRDefault="00FF34A7" w:rsidP="00126B3D">
            <w:pPr>
              <w:spacing w:after="0" w:line="240" w:lineRule="auto"/>
              <w:ind w:left="106"/>
              <w:rPr>
                <w:sz w:val="22"/>
                <w:szCs w:val="22"/>
              </w:rPr>
            </w:pPr>
            <w:r w:rsidRPr="00126B3D">
              <w:rPr>
                <w:rFonts w:ascii="Arial" w:eastAsia="Arial" w:hAnsi="Arial" w:cs="Arial"/>
                <w:sz w:val="16"/>
                <w:szCs w:val="22"/>
              </w:rPr>
              <w:t xml:space="preserve">AZT = aztreonam </w:t>
            </w:r>
          </w:p>
        </w:tc>
        <w:tc>
          <w:tcPr>
            <w:tcW w:w="2551" w:type="dxa"/>
          </w:tcPr>
          <w:p w14:paraId="4523F0C7"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CLIND = clindamycin </w:t>
            </w:r>
          </w:p>
        </w:tc>
        <w:tc>
          <w:tcPr>
            <w:tcW w:w="2679" w:type="dxa"/>
          </w:tcPr>
          <w:p w14:paraId="0ED8DAA3"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LNZ = linezolid  </w:t>
            </w:r>
          </w:p>
        </w:tc>
        <w:tc>
          <w:tcPr>
            <w:tcW w:w="2413" w:type="dxa"/>
          </w:tcPr>
          <w:p w14:paraId="3048589C"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TIG = tigecycline </w:t>
            </w:r>
          </w:p>
        </w:tc>
      </w:tr>
      <w:tr w:rsidR="005120DF" w14:paraId="7CBCD1B8" w14:textId="77777777">
        <w:trPr>
          <w:trHeight w:val="263"/>
        </w:trPr>
        <w:tc>
          <w:tcPr>
            <w:tcW w:w="2906" w:type="dxa"/>
          </w:tcPr>
          <w:p w14:paraId="5273D435" w14:textId="77777777" w:rsidR="00126B3D" w:rsidRPr="00126B3D" w:rsidRDefault="00FF34A7" w:rsidP="00126B3D">
            <w:pPr>
              <w:spacing w:after="0" w:line="240" w:lineRule="auto"/>
              <w:ind w:left="105"/>
              <w:rPr>
                <w:sz w:val="22"/>
                <w:szCs w:val="22"/>
              </w:rPr>
            </w:pPr>
            <w:r w:rsidRPr="00126B3D">
              <w:rPr>
                <w:rFonts w:ascii="Arial" w:eastAsia="Arial" w:hAnsi="Arial" w:cs="Arial"/>
                <w:sz w:val="16"/>
                <w:szCs w:val="22"/>
              </w:rPr>
              <w:t xml:space="preserve">CASPO = </w:t>
            </w:r>
            <w:proofErr w:type="spellStart"/>
            <w:r w:rsidRPr="00126B3D">
              <w:rPr>
                <w:rFonts w:ascii="Arial" w:eastAsia="Arial" w:hAnsi="Arial" w:cs="Arial"/>
                <w:sz w:val="16"/>
                <w:szCs w:val="22"/>
              </w:rPr>
              <w:t>caspofungin</w:t>
            </w:r>
            <w:proofErr w:type="spellEnd"/>
            <w:r w:rsidRPr="00126B3D">
              <w:rPr>
                <w:rFonts w:ascii="Arial" w:eastAsia="Arial" w:hAnsi="Arial" w:cs="Arial"/>
                <w:sz w:val="16"/>
                <w:szCs w:val="22"/>
              </w:rPr>
              <w:t xml:space="preserve"> </w:t>
            </w:r>
          </w:p>
        </w:tc>
        <w:tc>
          <w:tcPr>
            <w:tcW w:w="2551" w:type="dxa"/>
          </w:tcPr>
          <w:p w14:paraId="40A0E113"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COL = colistin </w:t>
            </w:r>
          </w:p>
        </w:tc>
        <w:tc>
          <w:tcPr>
            <w:tcW w:w="2679" w:type="dxa"/>
          </w:tcPr>
          <w:p w14:paraId="76E77E59"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MERO = meropenem </w:t>
            </w:r>
          </w:p>
        </w:tc>
        <w:tc>
          <w:tcPr>
            <w:tcW w:w="2413" w:type="dxa"/>
          </w:tcPr>
          <w:p w14:paraId="29E7247A"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TMZ = </w:t>
            </w:r>
          </w:p>
          <w:p w14:paraId="236F37CF"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trimethoprim/sulfamethoxazole </w:t>
            </w:r>
          </w:p>
        </w:tc>
      </w:tr>
      <w:tr w:rsidR="005120DF" w14:paraId="5258DFBD" w14:textId="77777777">
        <w:trPr>
          <w:trHeight w:val="420"/>
        </w:trPr>
        <w:tc>
          <w:tcPr>
            <w:tcW w:w="2906" w:type="dxa"/>
          </w:tcPr>
          <w:p w14:paraId="72C671A8" w14:textId="77777777" w:rsidR="00126B3D" w:rsidRPr="00126B3D" w:rsidRDefault="00FF34A7" w:rsidP="00126B3D">
            <w:pPr>
              <w:spacing w:after="0" w:line="240" w:lineRule="auto"/>
              <w:ind w:left="105"/>
              <w:rPr>
                <w:sz w:val="22"/>
                <w:szCs w:val="22"/>
              </w:rPr>
            </w:pPr>
            <w:r w:rsidRPr="00126B3D">
              <w:rPr>
                <w:rFonts w:ascii="Arial" w:eastAsia="Arial" w:hAnsi="Arial" w:cs="Arial"/>
                <w:sz w:val="16"/>
                <w:szCs w:val="22"/>
              </w:rPr>
              <w:t xml:space="preserve">CEFAZ= cefazolin </w:t>
            </w:r>
          </w:p>
        </w:tc>
        <w:tc>
          <w:tcPr>
            <w:tcW w:w="2551" w:type="dxa"/>
          </w:tcPr>
          <w:p w14:paraId="420336F0"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DAPTO = daptomycin </w:t>
            </w:r>
          </w:p>
        </w:tc>
        <w:tc>
          <w:tcPr>
            <w:tcW w:w="2679" w:type="dxa"/>
          </w:tcPr>
          <w:p w14:paraId="105F673D" w14:textId="77777777" w:rsidR="00126B3D" w:rsidRPr="00126B3D" w:rsidRDefault="00FF34A7" w:rsidP="00126B3D">
            <w:pPr>
              <w:spacing w:after="0" w:line="240" w:lineRule="auto"/>
              <w:rPr>
                <w:sz w:val="22"/>
                <w:szCs w:val="22"/>
              </w:rPr>
            </w:pPr>
            <w:r w:rsidRPr="00126B3D">
              <w:rPr>
                <w:rFonts w:ascii="Arial" w:hAnsi="Arial" w:cs="Arial"/>
                <w:sz w:val="16"/>
                <w:szCs w:val="16"/>
              </w:rPr>
              <w:t>MERVAB = meropenem/</w:t>
            </w:r>
            <w:proofErr w:type="spellStart"/>
            <w:r w:rsidRPr="00126B3D">
              <w:rPr>
                <w:rFonts w:ascii="Arial" w:hAnsi="Arial" w:cs="Arial"/>
                <w:sz w:val="16"/>
                <w:szCs w:val="16"/>
              </w:rPr>
              <w:t>vaborbactam</w:t>
            </w:r>
            <w:proofErr w:type="spellEnd"/>
          </w:p>
        </w:tc>
        <w:tc>
          <w:tcPr>
            <w:tcW w:w="2413" w:type="dxa"/>
          </w:tcPr>
          <w:p w14:paraId="37083EAA" w14:textId="77777777" w:rsidR="00126B3D" w:rsidRPr="00126B3D" w:rsidRDefault="00FF34A7" w:rsidP="00126B3D">
            <w:pPr>
              <w:spacing w:after="0" w:line="240" w:lineRule="auto"/>
              <w:rPr>
                <w:sz w:val="22"/>
                <w:szCs w:val="22"/>
              </w:rPr>
            </w:pPr>
            <w:r w:rsidRPr="00126B3D">
              <w:rPr>
                <w:rFonts w:ascii="Arial" w:eastAsia="Arial" w:hAnsi="Arial" w:cs="Arial"/>
                <w:sz w:val="16"/>
                <w:szCs w:val="16"/>
              </w:rPr>
              <w:t xml:space="preserve">TOBRA = tobramycin </w:t>
            </w:r>
          </w:p>
        </w:tc>
      </w:tr>
      <w:tr w:rsidR="005120DF" w14:paraId="4929320D" w14:textId="77777777">
        <w:trPr>
          <w:trHeight w:val="263"/>
        </w:trPr>
        <w:tc>
          <w:tcPr>
            <w:tcW w:w="2906" w:type="dxa"/>
          </w:tcPr>
          <w:p w14:paraId="368C49A6" w14:textId="77777777" w:rsidR="00126B3D" w:rsidRPr="00126B3D" w:rsidRDefault="00FF34A7" w:rsidP="00126B3D">
            <w:pPr>
              <w:spacing w:after="0" w:line="240" w:lineRule="auto"/>
              <w:ind w:left="106"/>
              <w:rPr>
                <w:sz w:val="22"/>
                <w:szCs w:val="22"/>
              </w:rPr>
            </w:pPr>
            <w:r w:rsidRPr="00126B3D">
              <w:rPr>
                <w:rFonts w:ascii="Arial" w:eastAsia="Arial" w:hAnsi="Arial" w:cs="Arial"/>
                <w:sz w:val="16"/>
                <w:szCs w:val="22"/>
              </w:rPr>
              <w:t xml:space="preserve">CEFEP = cefepime </w:t>
            </w:r>
          </w:p>
        </w:tc>
        <w:tc>
          <w:tcPr>
            <w:tcW w:w="2551" w:type="dxa"/>
          </w:tcPr>
          <w:p w14:paraId="3EF2460A"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DORI = </w:t>
            </w:r>
            <w:proofErr w:type="spellStart"/>
            <w:r w:rsidRPr="00126B3D">
              <w:rPr>
                <w:rFonts w:ascii="Arial" w:eastAsia="Arial" w:hAnsi="Arial" w:cs="Arial"/>
                <w:sz w:val="16"/>
                <w:szCs w:val="22"/>
              </w:rPr>
              <w:t>doripenem</w:t>
            </w:r>
            <w:proofErr w:type="spellEnd"/>
            <w:r w:rsidRPr="00126B3D">
              <w:rPr>
                <w:rFonts w:ascii="Arial" w:eastAsia="Arial" w:hAnsi="Arial" w:cs="Arial"/>
                <w:sz w:val="16"/>
                <w:szCs w:val="22"/>
              </w:rPr>
              <w:t xml:space="preserve"> </w:t>
            </w:r>
          </w:p>
        </w:tc>
        <w:tc>
          <w:tcPr>
            <w:tcW w:w="2679" w:type="dxa"/>
          </w:tcPr>
          <w:p w14:paraId="6F75B436" w14:textId="77777777" w:rsidR="00126B3D" w:rsidRPr="00126B3D" w:rsidRDefault="00FF34A7" w:rsidP="00126B3D">
            <w:pPr>
              <w:spacing w:after="0" w:line="240" w:lineRule="auto"/>
              <w:rPr>
                <w:rFonts w:ascii="Arial" w:hAnsi="Arial" w:cs="Arial"/>
                <w:sz w:val="16"/>
                <w:szCs w:val="16"/>
              </w:rPr>
            </w:pPr>
            <w:r w:rsidRPr="00126B3D">
              <w:rPr>
                <w:rFonts w:ascii="Arial" w:eastAsia="Arial" w:hAnsi="Arial" w:cs="Arial"/>
                <w:sz w:val="16"/>
                <w:szCs w:val="22"/>
              </w:rPr>
              <w:t xml:space="preserve">METH = methicillin </w:t>
            </w:r>
          </w:p>
        </w:tc>
        <w:tc>
          <w:tcPr>
            <w:tcW w:w="2413" w:type="dxa"/>
          </w:tcPr>
          <w:p w14:paraId="118F7FDE" w14:textId="77777777" w:rsidR="00126B3D" w:rsidRPr="00126B3D" w:rsidRDefault="00FF34A7" w:rsidP="00126B3D">
            <w:pPr>
              <w:spacing w:after="0" w:line="240" w:lineRule="auto"/>
              <w:rPr>
                <w:rFonts w:ascii="Arial" w:hAnsi="Arial" w:cs="Arial"/>
                <w:sz w:val="16"/>
                <w:szCs w:val="16"/>
              </w:rPr>
            </w:pPr>
            <w:r w:rsidRPr="00126B3D">
              <w:rPr>
                <w:rFonts w:ascii="Arial" w:eastAsia="Arial" w:hAnsi="Arial" w:cs="Arial"/>
                <w:sz w:val="16"/>
                <w:szCs w:val="22"/>
              </w:rPr>
              <w:t xml:space="preserve">VANC = vancomycin </w:t>
            </w:r>
          </w:p>
        </w:tc>
      </w:tr>
      <w:tr w:rsidR="005120DF" w14:paraId="62518B00" w14:textId="77777777">
        <w:trPr>
          <w:trHeight w:val="288"/>
        </w:trPr>
        <w:tc>
          <w:tcPr>
            <w:tcW w:w="2906" w:type="dxa"/>
          </w:tcPr>
          <w:p w14:paraId="4C7204B9" w14:textId="77777777" w:rsidR="00126B3D" w:rsidRPr="00126B3D" w:rsidRDefault="00FF34A7" w:rsidP="00126B3D">
            <w:pPr>
              <w:spacing w:after="0" w:line="240" w:lineRule="auto"/>
              <w:ind w:left="106"/>
              <w:rPr>
                <w:sz w:val="22"/>
                <w:szCs w:val="22"/>
              </w:rPr>
            </w:pPr>
            <w:r w:rsidRPr="00126B3D">
              <w:rPr>
                <w:rFonts w:ascii="Arial" w:eastAsia="Arial" w:hAnsi="Arial" w:cs="Arial"/>
                <w:sz w:val="16"/>
                <w:szCs w:val="22"/>
              </w:rPr>
              <w:t xml:space="preserve">CEFOT = cefotaxime </w:t>
            </w:r>
          </w:p>
        </w:tc>
        <w:tc>
          <w:tcPr>
            <w:tcW w:w="2551" w:type="dxa"/>
          </w:tcPr>
          <w:p w14:paraId="4D2C0B8B"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DOXY = doxycycline  </w:t>
            </w:r>
          </w:p>
        </w:tc>
        <w:tc>
          <w:tcPr>
            <w:tcW w:w="2679" w:type="dxa"/>
          </w:tcPr>
          <w:p w14:paraId="2DC3A146"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MICA = micafungin </w:t>
            </w:r>
          </w:p>
        </w:tc>
        <w:tc>
          <w:tcPr>
            <w:tcW w:w="2413" w:type="dxa"/>
          </w:tcPr>
          <w:p w14:paraId="450EC2BC"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VORI = voriconazole </w:t>
            </w:r>
          </w:p>
        </w:tc>
      </w:tr>
      <w:tr w:rsidR="005120DF" w14:paraId="162EE27F" w14:textId="77777777">
        <w:trPr>
          <w:trHeight w:val="287"/>
        </w:trPr>
        <w:tc>
          <w:tcPr>
            <w:tcW w:w="2906" w:type="dxa"/>
          </w:tcPr>
          <w:p w14:paraId="6D4E5DA2" w14:textId="77777777" w:rsidR="00126B3D" w:rsidRPr="00126B3D" w:rsidRDefault="00FF34A7" w:rsidP="00126B3D">
            <w:pPr>
              <w:spacing w:after="0" w:line="240" w:lineRule="auto"/>
              <w:ind w:left="106"/>
              <w:rPr>
                <w:rFonts w:ascii="Arial" w:eastAsia="Arial" w:hAnsi="Arial" w:cs="Arial"/>
                <w:sz w:val="16"/>
                <w:szCs w:val="22"/>
              </w:rPr>
            </w:pPr>
            <w:r w:rsidRPr="00126B3D">
              <w:rPr>
                <w:rFonts w:ascii="Arial" w:eastAsia="Arial" w:hAnsi="Arial" w:cs="Arial"/>
                <w:sz w:val="16"/>
                <w:szCs w:val="22"/>
              </w:rPr>
              <w:t xml:space="preserve">CEFOX= cefoxitin </w:t>
            </w:r>
          </w:p>
        </w:tc>
        <w:tc>
          <w:tcPr>
            <w:tcW w:w="2551" w:type="dxa"/>
          </w:tcPr>
          <w:p w14:paraId="726AF97F"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ERTA = ertapenem </w:t>
            </w:r>
          </w:p>
        </w:tc>
        <w:tc>
          <w:tcPr>
            <w:tcW w:w="2679" w:type="dxa"/>
          </w:tcPr>
          <w:p w14:paraId="0CF281D7"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 xml:space="preserve">MINO = minocycline </w:t>
            </w:r>
          </w:p>
        </w:tc>
        <w:tc>
          <w:tcPr>
            <w:tcW w:w="2413" w:type="dxa"/>
          </w:tcPr>
          <w:p w14:paraId="4E6BBC98" w14:textId="77777777" w:rsidR="00126B3D" w:rsidRPr="00126B3D" w:rsidRDefault="00126B3D" w:rsidP="00126B3D">
            <w:pPr>
              <w:spacing w:after="0" w:line="240" w:lineRule="auto"/>
              <w:rPr>
                <w:sz w:val="22"/>
                <w:szCs w:val="22"/>
              </w:rPr>
            </w:pPr>
          </w:p>
        </w:tc>
      </w:tr>
      <w:tr w:rsidR="005120DF" w14:paraId="6BC39615" w14:textId="77777777">
        <w:trPr>
          <w:trHeight w:val="263"/>
        </w:trPr>
        <w:tc>
          <w:tcPr>
            <w:tcW w:w="2906" w:type="dxa"/>
          </w:tcPr>
          <w:p w14:paraId="1FB3DC5C" w14:textId="77777777" w:rsidR="00126B3D" w:rsidRPr="00126B3D" w:rsidRDefault="00FF34A7" w:rsidP="00126B3D">
            <w:pPr>
              <w:spacing w:after="0" w:line="240" w:lineRule="auto"/>
              <w:ind w:left="105"/>
              <w:rPr>
                <w:sz w:val="22"/>
                <w:szCs w:val="22"/>
              </w:rPr>
            </w:pPr>
            <w:r w:rsidRPr="00126B3D">
              <w:rPr>
                <w:rFonts w:ascii="Arial" w:eastAsia="Arial" w:hAnsi="Arial" w:cs="Arial"/>
                <w:sz w:val="16"/>
                <w:szCs w:val="22"/>
              </w:rPr>
              <w:t xml:space="preserve">CEFTAZ = ceftazidime </w:t>
            </w:r>
          </w:p>
        </w:tc>
        <w:tc>
          <w:tcPr>
            <w:tcW w:w="2551" w:type="dxa"/>
          </w:tcPr>
          <w:p w14:paraId="52196E11"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FLUCO = fluconazole</w:t>
            </w:r>
            <w:r w:rsidRPr="00126B3D">
              <w:rPr>
                <w:rFonts w:ascii="Arial" w:eastAsia="Arial" w:hAnsi="Arial" w:cs="Arial"/>
                <w:b/>
                <w:sz w:val="16"/>
                <w:szCs w:val="22"/>
              </w:rPr>
              <w:t xml:space="preserve"> </w:t>
            </w:r>
          </w:p>
        </w:tc>
        <w:tc>
          <w:tcPr>
            <w:tcW w:w="2679" w:type="dxa"/>
          </w:tcPr>
          <w:p w14:paraId="34A0684E" w14:textId="77777777" w:rsidR="00126B3D" w:rsidRPr="00126B3D" w:rsidRDefault="00FF34A7" w:rsidP="00126B3D">
            <w:pPr>
              <w:spacing w:after="0" w:line="240" w:lineRule="auto"/>
              <w:rPr>
                <w:sz w:val="22"/>
                <w:szCs w:val="22"/>
              </w:rPr>
            </w:pPr>
            <w:r w:rsidRPr="00126B3D">
              <w:rPr>
                <w:rFonts w:ascii="Arial" w:eastAsia="Arial" w:hAnsi="Arial" w:cs="Arial"/>
                <w:sz w:val="16"/>
                <w:szCs w:val="22"/>
              </w:rPr>
              <w:t>MOXI = moxifloxacin</w:t>
            </w:r>
          </w:p>
        </w:tc>
        <w:tc>
          <w:tcPr>
            <w:tcW w:w="2413" w:type="dxa"/>
          </w:tcPr>
          <w:p w14:paraId="08CE41EB" w14:textId="77777777" w:rsidR="00126B3D" w:rsidRPr="00126B3D" w:rsidRDefault="00126B3D" w:rsidP="00126B3D">
            <w:pPr>
              <w:spacing w:after="0" w:line="240" w:lineRule="auto"/>
              <w:rPr>
                <w:sz w:val="22"/>
                <w:szCs w:val="22"/>
              </w:rPr>
            </w:pPr>
          </w:p>
        </w:tc>
      </w:tr>
    </w:tbl>
    <w:p w14:paraId="496188EF" w14:textId="77777777" w:rsidR="00757D7B" w:rsidRDefault="00757D7B" w:rsidP="003C3785">
      <w:pPr>
        <w:pStyle w:val="NoSpacing"/>
        <w:jc w:val="center"/>
        <w:rPr>
          <w:rFonts w:ascii="Arial" w:hAnsi="Arial" w:cs="Arial"/>
          <w:b/>
          <w:sz w:val="28"/>
          <w:szCs w:val="28"/>
        </w:rPr>
      </w:pPr>
    </w:p>
    <w:p w14:paraId="3DCF027B" w14:textId="77777777" w:rsidR="00757D7B" w:rsidRDefault="00757D7B" w:rsidP="003C3785">
      <w:pPr>
        <w:pStyle w:val="NoSpacing"/>
        <w:jc w:val="center"/>
        <w:rPr>
          <w:rFonts w:ascii="Arial" w:hAnsi="Arial" w:cs="Arial"/>
          <w:b/>
          <w:sz w:val="28"/>
          <w:szCs w:val="28"/>
        </w:rPr>
      </w:pPr>
    </w:p>
    <w:p w14:paraId="499EF15D" w14:textId="77777777" w:rsidR="00042CBC" w:rsidRDefault="00FF34A7">
      <w:pPr>
        <w:spacing w:after="0" w:line="240" w:lineRule="auto"/>
        <w:rPr>
          <w:rFonts w:ascii="Arial" w:hAnsi="Arial" w:cs="Arial"/>
          <w:b/>
          <w:sz w:val="28"/>
          <w:szCs w:val="28"/>
        </w:rPr>
      </w:pPr>
      <w:r>
        <w:rPr>
          <w:rFonts w:ascii="Arial" w:hAnsi="Arial" w:cs="Arial"/>
          <w:b/>
          <w:sz w:val="28"/>
          <w:szCs w:val="28"/>
        </w:rPr>
        <w:br w:type="page"/>
      </w:r>
    </w:p>
    <w:p w14:paraId="719E5DF7" w14:textId="77777777" w:rsidR="00757D7B" w:rsidRDefault="00FF34A7" w:rsidP="003C3785">
      <w:pPr>
        <w:pStyle w:val="NoSpacing"/>
        <w:jc w:val="center"/>
        <w:rPr>
          <w:rFonts w:ascii="Arial" w:hAnsi="Arial" w:cs="Arial"/>
          <w:b/>
          <w:sz w:val="28"/>
          <w:szCs w:val="28"/>
        </w:rPr>
      </w:pPr>
      <w:r>
        <w:rPr>
          <w:rFonts w:ascii="Arial" w:hAnsi="Arial" w:cs="Arial"/>
          <w:b/>
          <w:sz w:val="28"/>
          <w:szCs w:val="28"/>
        </w:rPr>
        <w:lastRenderedPageBreak/>
        <w:t xml:space="preserve">Pediatric </w:t>
      </w:r>
      <w:r w:rsidR="00BE321D">
        <w:rPr>
          <w:rFonts w:ascii="Arial" w:hAnsi="Arial" w:cs="Arial"/>
          <w:b/>
          <w:sz w:val="28"/>
          <w:szCs w:val="28"/>
        </w:rPr>
        <w:t>Ventilator-Associated Event (</w:t>
      </w:r>
      <w:proofErr w:type="spellStart"/>
      <w:r>
        <w:rPr>
          <w:rFonts w:ascii="Arial" w:hAnsi="Arial" w:cs="Arial"/>
          <w:b/>
          <w:sz w:val="28"/>
          <w:szCs w:val="28"/>
        </w:rPr>
        <w:t>Ped</w:t>
      </w:r>
      <w:r w:rsidR="00BE321D">
        <w:rPr>
          <w:rFonts w:ascii="Arial" w:hAnsi="Arial" w:cs="Arial"/>
          <w:b/>
          <w:sz w:val="28"/>
          <w:szCs w:val="28"/>
        </w:rPr>
        <w:t>VAE</w:t>
      </w:r>
      <w:proofErr w:type="spellEnd"/>
      <w:r w:rsidR="00BE321D">
        <w:rPr>
          <w:rFonts w:ascii="Arial" w:hAnsi="Arial" w:cs="Arial"/>
          <w:b/>
          <w:sz w:val="28"/>
          <w:szCs w:val="28"/>
        </w:rPr>
        <w:t>)</w:t>
      </w:r>
    </w:p>
    <w:tbl>
      <w:tblPr>
        <w:tblW w:w="105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2118"/>
        <w:gridCol w:w="2775"/>
        <w:gridCol w:w="2640"/>
      </w:tblGrid>
      <w:tr w:rsidR="005120DF" w14:paraId="696F39C8" w14:textId="77777777" w:rsidTr="00211F2E">
        <w:tc>
          <w:tcPr>
            <w:tcW w:w="10530" w:type="dxa"/>
            <w:gridSpan w:val="4"/>
            <w:tcBorders>
              <w:top w:val="nil"/>
              <w:left w:val="nil"/>
              <w:right w:val="nil"/>
            </w:tcBorders>
            <w:shd w:val="clear" w:color="auto" w:fill="auto"/>
          </w:tcPr>
          <w:p w14:paraId="6387BD1F" w14:textId="77777777" w:rsidR="003C3785" w:rsidRPr="00211F2E" w:rsidRDefault="00FF34A7" w:rsidP="00211F2E">
            <w:pPr>
              <w:spacing w:after="0" w:line="240" w:lineRule="auto"/>
              <w:rPr>
                <w:rFonts w:ascii="Arial" w:eastAsia="Times New Roman" w:hAnsi="Arial" w:cs="Arial"/>
                <w:sz w:val="16"/>
                <w:szCs w:val="16"/>
              </w:rPr>
            </w:pPr>
            <w:r w:rsidRPr="00211F2E">
              <w:rPr>
                <w:rFonts w:ascii="Arial" w:eastAsia="Times New Roman" w:hAnsi="Arial" w:cs="Arial"/>
                <w:sz w:val="16"/>
                <w:szCs w:val="16"/>
              </w:rPr>
              <w:t>Page 4 of 4</w:t>
            </w:r>
          </w:p>
        </w:tc>
      </w:tr>
      <w:tr w:rsidR="005120DF" w14:paraId="4505D97C" w14:textId="77777777" w:rsidTr="00211F2E">
        <w:tc>
          <w:tcPr>
            <w:tcW w:w="10530" w:type="dxa"/>
            <w:gridSpan w:val="4"/>
            <w:tcBorders>
              <w:top w:val="single" w:sz="12" w:space="0" w:color="auto"/>
              <w:right w:val="single" w:sz="8" w:space="0" w:color="auto"/>
            </w:tcBorders>
            <w:shd w:val="clear" w:color="auto" w:fill="A6A6A6"/>
          </w:tcPr>
          <w:p w14:paraId="6B08A098" w14:textId="77777777" w:rsidR="003C3785" w:rsidRPr="00211F2E" w:rsidRDefault="00FF34A7" w:rsidP="00211F2E">
            <w:pPr>
              <w:spacing w:after="0" w:line="240" w:lineRule="auto"/>
              <w:rPr>
                <w:rFonts w:ascii="Arial" w:eastAsia="Times New Roman" w:hAnsi="Arial" w:cs="Arial"/>
                <w:b/>
                <w:sz w:val="20"/>
                <w:szCs w:val="20"/>
              </w:rPr>
            </w:pPr>
            <w:r w:rsidRPr="00211F2E">
              <w:rPr>
                <w:rFonts w:ascii="Arial" w:eastAsia="Times New Roman" w:hAnsi="Arial" w:cs="Arial"/>
                <w:b/>
                <w:sz w:val="20"/>
                <w:szCs w:val="20"/>
              </w:rPr>
              <w:t>Custom Fields</w:t>
            </w:r>
          </w:p>
        </w:tc>
      </w:tr>
      <w:tr w:rsidR="005120DF" w14:paraId="22EF44E3" w14:textId="77777777" w:rsidTr="00211F2E">
        <w:tc>
          <w:tcPr>
            <w:tcW w:w="5115" w:type="dxa"/>
            <w:gridSpan w:val="2"/>
            <w:tcBorders>
              <w:bottom w:val="nil"/>
            </w:tcBorders>
            <w:shd w:val="clear" w:color="auto" w:fill="auto"/>
          </w:tcPr>
          <w:p w14:paraId="0C75440A"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Label</w:t>
            </w:r>
          </w:p>
        </w:tc>
        <w:tc>
          <w:tcPr>
            <w:tcW w:w="5415" w:type="dxa"/>
            <w:gridSpan w:val="2"/>
            <w:tcBorders>
              <w:bottom w:val="nil"/>
              <w:right w:val="single" w:sz="8" w:space="0" w:color="auto"/>
            </w:tcBorders>
            <w:shd w:val="clear" w:color="auto" w:fill="auto"/>
          </w:tcPr>
          <w:p w14:paraId="09BFECE2"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Label</w:t>
            </w:r>
          </w:p>
        </w:tc>
      </w:tr>
      <w:tr w:rsidR="005120DF" w14:paraId="722125DF" w14:textId="77777777" w:rsidTr="00211F2E">
        <w:tc>
          <w:tcPr>
            <w:tcW w:w="2997" w:type="dxa"/>
            <w:tcBorders>
              <w:top w:val="nil"/>
              <w:bottom w:val="nil"/>
              <w:right w:val="nil"/>
            </w:tcBorders>
            <w:shd w:val="clear" w:color="auto" w:fill="auto"/>
          </w:tcPr>
          <w:p w14:paraId="50328770"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w:t>
            </w:r>
          </w:p>
        </w:tc>
        <w:tc>
          <w:tcPr>
            <w:tcW w:w="2118" w:type="dxa"/>
            <w:tcBorders>
              <w:top w:val="nil"/>
              <w:left w:val="nil"/>
              <w:bottom w:val="nil"/>
            </w:tcBorders>
            <w:shd w:val="clear" w:color="auto" w:fill="auto"/>
          </w:tcPr>
          <w:p w14:paraId="3D82BEC3"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w:t>
            </w:r>
          </w:p>
        </w:tc>
        <w:tc>
          <w:tcPr>
            <w:tcW w:w="2775" w:type="dxa"/>
            <w:tcBorders>
              <w:top w:val="nil"/>
              <w:bottom w:val="nil"/>
              <w:right w:val="nil"/>
            </w:tcBorders>
            <w:shd w:val="clear" w:color="auto" w:fill="auto"/>
          </w:tcPr>
          <w:p w14:paraId="5BDD07F8"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498799B9"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r>
      <w:tr w:rsidR="005120DF" w14:paraId="619BFDEB" w14:textId="77777777" w:rsidTr="00211F2E">
        <w:tc>
          <w:tcPr>
            <w:tcW w:w="2997" w:type="dxa"/>
            <w:tcBorders>
              <w:top w:val="nil"/>
              <w:bottom w:val="nil"/>
              <w:right w:val="nil"/>
            </w:tcBorders>
            <w:shd w:val="clear" w:color="auto" w:fill="auto"/>
          </w:tcPr>
          <w:p w14:paraId="7CB6C9C7"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0B67DB8C"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2A5E2DE7"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7A13B88D"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5120DF" w14:paraId="799C70AB" w14:textId="77777777" w:rsidTr="00211F2E">
        <w:tc>
          <w:tcPr>
            <w:tcW w:w="2997" w:type="dxa"/>
            <w:tcBorders>
              <w:top w:val="nil"/>
              <w:bottom w:val="nil"/>
              <w:right w:val="nil"/>
            </w:tcBorders>
            <w:shd w:val="clear" w:color="auto" w:fill="auto"/>
          </w:tcPr>
          <w:p w14:paraId="38691496"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32478DC4"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7E1678C8"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3F249607"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5120DF" w14:paraId="534C2501" w14:textId="77777777" w:rsidTr="00211F2E">
        <w:tc>
          <w:tcPr>
            <w:tcW w:w="2997" w:type="dxa"/>
            <w:tcBorders>
              <w:top w:val="nil"/>
              <w:bottom w:val="nil"/>
              <w:right w:val="nil"/>
            </w:tcBorders>
            <w:shd w:val="clear" w:color="auto" w:fill="auto"/>
          </w:tcPr>
          <w:p w14:paraId="019B4011"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3BF58E0A"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5656E282"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5E3C8877"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5120DF" w14:paraId="36472545" w14:textId="77777777" w:rsidTr="00211F2E">
        <w:tc>
          <w:tcPr>
            <w:tcW w:w="2997" w:type="dxa"/>
            <w:tcBorders>
              <w:top w:val="nil"/>
              <w:bottom w:val="nil"/>
              <w:right w:val="nil"/>
            </w:tcBorders>
            <w:shd w:val="clear" w:color="auto" w:fill="auto"/>
          </w:tcPr>
          <w:p w14:paraId="2B348728"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1931E3AC"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29F804AB"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2AD7DD07"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5120DF" w14:paraId="4CBD825C" w14:textId="77777777" w:rsidTr="00211F2E">
        <w:tc>
          <w:tcPr>
            <w:tcW w:w="2997" w:type="dxa"/>
            <w:tcBorders>
              <w:top w:val="nil"/>
              <w:bottom w:val="nil"/>
              <w:right w:val="nil"/>
            </w:tcBorders>
            <w:shd w:val="clear" w:color="auto" w:fill="auto"/>
          </w:tcPr>
          <w:p w14:paraId="626D85BB"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1EB04395"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6B1D6D23"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bottom w:val="nil"/>
              <w:right w:val="single" w:sz="8" w:space="0" w:color="auto"/>
            </w:tcBorders>
            <w:shd w:val="clear" w:color="auto" w:fill="auto"/>
          </w:tcPr>
          <w:p w14:paraId="62F0D8E4"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5120DF" w14:paraId="329F30D6" w14:textId="77777777" w:rsidTr="00211F2E">
        <w:tc>
          <w:tcPr>
            <w:tcW w:w="2997" w:type="dxa"/>
            <w:tcBorders>
              <w:top w:val="nil"/>
              <w:right w:val="nil"/>
            </w:tcBorders>
            <w:shd w:val="clear" w:color="auto" w:fill="auto"/>
          </w:tcPr>
          <w:p w14:paraId="1D3EF3F7"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tcBorders>
            <w:shd w:val="clear" w:color="auto" w:fill="auto"/>
          </w:tcPr>
          <w:p w14:paraId="13221DD4"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right w:val="nil"/>
            </w:tcBorders>
            <w:shd w:val="clear" w:color="auto" w:fill="auto"/>
          </w:tcPr>
          <w:p w14:paraId="1EDF125A"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640" w:type="dxa"/>
            <w:tcBorders>
              <w:top w:val="nil"/>
              <w:left w:val="nil"/>
              <w:right w:val="single" w:sz="8" w:space="0" w:color="auto"/>
            </w:tcBorders>
            <w:shd w:val="clear" w:color="auto" w:fill="auto"/>
          </w:tcPr>
          <w:p w14:paraId="6ECFD358" w14:textId="77777777" w:rsidR="003C3785" w:rsidRPr="00211F2E" w:rsidRDefault="00FF34A7"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p w14:paraId="35EBD034" w14:textId="77777777" w:rsidR="003C3785" w:rsidRPr="00211F2E" w:rsidRDefault="003C3785" w:rsidP="00211F2E">
            <w:pPr>
              <w:spacing w:after="0" w:line="240" w:lineRule="auto"/>
              <w:rPr>
                <w:rFonts w:ascii="Arial" w:eastAsia="Times New Roman" w:hAnsi="Arial" w:cs="Arial"/>
                <w:sz w:val="20"/>
                <w:szCs w:val="20"/>
              </w:rPr>
            </w:pPr>
          </w:p>
        </w:tc>
      </w:tr>
      <w:tr w:rsidR="005120DF" w14:paraId="36FA8062" w14:textId="77777777" w:rsidTr="00211F2E">
        <w:tc>
          <w:tcPr>
            <w:tcW w:w="10530" w:type="dxa"/>
            <w:gridSpan w:val="4"/>
            <w:tcBorders>
              <w:right w:val="single" w:sz="8" w:space="0" w:color="auto"/>
            </w:tcBorders>
            <w:shd w:val="clear" w:color="auto" w:fill="A6A6A6"/>
          </w:tcPr>
          <w:p w14:paraId="20214255" w14:textId="77777777" w:rsidR="003C3785" w:rsidRPr="00211F2E" w:rsidRDefault="00FF34A7" w:rsidP="00211F2E">
            <w:pPr>
              <w:spacing w:after="0" w:line="240" w:lineRule="auto"/>
              <w:rPr>
                <w:rFonts w:ascii="Arial" w:eastAsia="Times New Roman" w:hAnsi="Arial" w:cs="Arial"/>
                <w:b/>
                <w:sz w:val="20"/>
                <w:szCs w:val="20"/>
              </w:rPr>
            </w:pPr>
            <w:r w:rsidRPr="00211F2E">
              <w:rPr>
                <w:rFonts w:ascii="Arial" w:eastAsia="Times New Roman" w:hAnsi="Arial" w:cs="Arial"/>
                <w:b/>
                <w:sz w:val="20"/>
                <w:szCs w:val="20"/>
              </w:rPr>
              <w:t>Comments</w:t>
            </w:r>
          </w:p>
        </w:tc>
      </w:tr>
      <w:tr w:rsidR="005120DF" w14:paraId="0CCCEE99" w14:textId="77777777" w:rsidTr="00D810F4">
        <w:tc>
          <w:tcPr>
            <w:tcW w:w="10530" w:type="dxa"/>
            <w:gridSpan w:val="4"/>
            <w:tcBorders>
              <w:left w:val="single" w:sz="8" w:space="0" w:color="auto"/>
              <w:bottom w:val="single" w:sz="12" w:space="0" w:color="auto"/>
              <w:right w:val="single" w:sz="8" w:space="0" w:color="auto"/>
            </w:tcBorders>
            <w:shd w:val="clear" w:color="auto" w:fill="auto"/>
          </w:tcPr>
          <w:p w14:paraId="431C10B5" w14:textId="77777777" w:rsidR="003C3785" w:rsidRPr="00211F2E" w:rsidRDefault="003C3785" w:rsidP="00211F2E">
            <w:pPr>
              <w:spacing w:after="0" w:line="240" w:lineRule="auto"/>
              <w:rPr>
                <w:rFonts w:ascii="Arial" w:eastAsia="Times New Roman" w:hAnsi="Arial" w:cs="Arial"/>
                <w:sz w:val="18"/>
                <w:szCs w:val="18"/>
              </w:rPr>
            </w:pPr>
          </w:p>
          <w:p w14:paraId="26B9D92E" w14:textId="77777777" w:rsidR="003C3785" w:rsidRPr="00211F2E" w:rsidRDefault="003C3785" w:rsidP="00211F2E">
            <w:pPr>
              <w:spacing w:after="0" w:line="240" w:lineRule="auto"/>
              <w:rPr>
                <w:rFonts w:ascii="Arial" w:eastAsia="Times New Roman" w:hAnsi="Arial" w:cs="Arial"/>
                <w:sz w:val="18"/>
                <w:szCs w:val="18"/>
              </w:rPr>
            </w:pPr>
          </w:p>
          <w:p w14:paraId="42CD82FE" w14:textId="77777777" w:rsidR="003C3785" w:rsidRPr="00211F2E" w:rsidRDefault="003C3785" w:rsidP="00211F2E">
            <w:pPr>
              <w:spacing w:after="0" w:line="240" w:lineRule="auto"/>
              <w:rPr>
                <w:rFonts w:ascii="Arial" w:eastAsia="Times New Roman" w:hAnsi="Arial" w:cs="Arial"/>
                <w:sz w:val="18"/>
                <w:szCs w:val="18"/>
              </w:rPr>
            </w:pPr>
          </w:p>
          <w:p w14:paraId="61271679" w14:textId="77777777" w:rsidR="003C3785" w:rsidRPr="00211F2E" w:rsidRDefault="003C3785" w:rsidP="00211F2E">
            <w:pPr>
              <w:spacing w:after="0" w:line="240" w:lineRule="auto"/>
              <w:rPr>
                <w:rFonts w:ascii="Arial" w:eastAsia="Times New Roman" w:hAnsi="Arial" w:cs="Arial"/>
                <w:sz w:val="18"/>
                <w:szCs w:val="18"/>
              </w:rPr>
            </w:pPr>
          </w:p>
          <w:p w14:paraId="339615BF" w14:textId="77777777" w:rsidR="003C3785" w:rsidRPr="00211F2E" w:rsidRDefault="003C3785" w:rsidP="00211F2E">
            <w:pPr>
              <w:spacing w:after="0" w:line="240" w:lineRule="auto"/>
              <w:rPr>
                <w:rFonts w:ascii="Arial" w:eastAsia="Times New Roman" w:hAnsi="Arial" w:cs="Arial"/>
                <w:sz w:val="18"/>
                <w:szCs w:val="18"/>
              </w:rPr>
            </w:pPr>
          </w:p>
          <w:p w14:paraId="1FCD088C" w14:textId="77777777" w:rsidR="003C3785" w:rsidRPr="00211F2E" w:rsidRDefault="003C3785" w:rsidP="00211F2E">
            <w:pPr>
              <w:spacing w:after="0" w:line="240" w:lineRule="auto"/>
              <w:rPr>
                <w:rFonts w:ascii="Arial" w:eastAsia="Times New Roman" w:hAnsi="Arial" w:cs="Arial"/>
                <w:sz w:val="18"/>
                <w:szCs w:val="18"/>
              </w:rPr>
            </w:pPr>
          </w:p>
          <w:p w14:paraId="17CD9344" w14:textId="77777777" w:rsidR="003C3785" w:rsidRPr="00211F2E" w:rsidRDefault="003C3785" w:rsidP="00211F2E">
            <w:pPr>
              <w:spacing w:after="0" w:line="240" w:lineRule="auto"/>
              <w:rPr>
                <w:rFonts w:ascii="Arial" w:eastAsia="Times New Roman" w:hAnsi="Arial" w:cs="Arial"/>
                <w:sz w:val="18"/>
                <w:szCs w:val="18"/>
              </w:rPr>
            </w:pPr>
          </w:p>
          <w:p w14:paraId="44975837" w14:textId="77777777" w:rsidR="003C3785" w:rsidRPr="00211F2E" w:rsidRDefault="003C3785" w:rsidP="00211F2E">
            <w:pPr>
              <w:spacing w:after="0" w:line="240" w:lineRule="auto"/>
              <w:rPr>
                <w:rFonts w:ascii="Arial" w:eastAsia="Times New Roman" w:hAnsi="Arial" w:cs="Arial"/>
                <w:sz w:val="18"/>
                <w:szCs w:val="18"/>
              </w:rPr>
            </w:pPr>
          </w:p>
          <w:p w14:paraId="7D201EE0" w14:textId="77777777" w:rsidR="003C3785" w:rsidRPr="00211F2E" w:rsidRDefault="003C3785" w:rsidP="00211F2E">
            <w:pPr>
              <w:spacing w:after="0" w:line="240" w:lineRule="auto"/>
              <w:rPr>
                <w:rFonts w:ascii="Arial" w:eastAsia="Times New Roman" w:hAnsi="Arial" w:cs="Arial"/>
                <w:sz w:val="18"/>
                <w:szCs w:val="18"/>
              </w:rPr>
            </w:pPr>
          </w:p>
          <w:p w14:paraId="544D82F7" w14:textId="77777777" w:rsidR="003C3785" w:rsidRPr="00211F2E" w:rsidRDefault="003C3785" w:rsidP="00211F2E">
            <w:pPr>
              <w:spacing w:after="0" w:line="240" w:lineRule="auto"/>
              <w:rPr>
                <w:rFonts w:ascii="Arial" w:eastAsia="Times New Roman" w:hAnsi="Arial" w:cs="Arial"/>
                <w:sz w:val="18"/>
                <w:szCs w:val="18"/>
              </w:rPr>
            </w:pPr>
          </w:p>
          <w:p w14:paraId="3CA626DB" w14:textId="77777777" w:rsidR="003C3785" w:rsidRPr="00211F2E" w:rsidRDefault="003C3785" w:rsidP="00211F2E">
            <w:pPr>
              <w:spacing w:after="0" w:line="240" w:lineRule="auto"/>
              <w:rPr>
                <w:rFonts w:ascii="Arial" w:eastAsia="Times New Roman" w:hAnsi="Arial" w:cs="Arial"/>
                <w:sz w:val="18"/>
                <w:szCs w:val="18"/>
              </w:rPr>
            </w:pPr>
          </w:p>
          <w:p w14:paraId="4D2D7354" w14:textId="77777777" w:rsidR="003C3785" w:rsidRPr="00211F2E" w:rsidRDefault="003C3785" w:rsidP="00211F2E">
            <w:pPr>
              <w:spacing w:after="0" w:line="240" w:lineRule="auto"/>
              <w:rPr>
                <w:rFonts w:ascii="Arial" w:eastAsia="Times New Roman" w:hAnsi="Arial" w:cs="Arial"/>
                <w:sz w:val="18"/>
                <w:szCs w:val="18"/>
              </w:rPr>
            </w:pPr>
          </w:p>
          <w:p w14:paraId="63AE3A33" w14:textId="77777777" w:rsidR="003C3785" w:rsidRPr="00211F2E" w:rsidRDefault="003C3785" w:rsidP="00211F2E">
            <w:pPr>
              <w:spacing w:after="0" w:line="240" w:lineRule="auto"/>
              <w:rPr>
                <w:rFonts w:ascii="Arial" w:eastAsia="Times New Roman" w:hAnsi="Arial" w:cs="Arial"/>
                <w:sz w:val="18"/>
                <w:szCs w:val="18"/>
              </w:rPr>
            </w:pPr>
          </w:p>
          <w:p w14:paraId="2DFBAAD1" w14:textId="77777777" w:rsidR="003C3785" w:rsidRPr="00211F2E" w:rsidRDefault="003C3785" w:rsidP="00211F2E">
            <w:pPr>
              <w:spacing w:after="0" w:line="240" w:lineRule="auto"/>
              <w:rPr>
                <w:rFonts w:ascii="Arial" w:eastAsia="Times New Roman" w:hAnsi="Arial" w:cs="Arial"/>
                <w:sz w:val="18"/>
                <w:szCs w:val="18"/>
              </w:rPr>
            </w:pPr>
          </w:p>
          <w:p w14:paraId="2AD4EA2B" w14:textId="77777777" w:rsidR="003C3785" w:rsidRPr="00211F2E" w:rsidRDefault="003C3785" w:rsidP="00211F2E">
            <w:pPr>
              <w:spacing w:after="0" w:line="240" w:lineRule="auto"/>
              <w:rPr>
                <w:rFonts w:ascii="Arial" w:eastAsia="Times New Roman" w:hAnsi="Arial" w:cs="Arial"/>
                <w:sz w:val="18"/>
                <w:szCs w:val="18"/>
              </w:rPr>
            </w:pPr>
          </w:p>
          <w:p w14:paraId="45285015" w14:textId="77777777" w:rsidR="003C3785" w:rsidRPr="00211F2E" w:rsidRDefault="003C3785" w:rsidP="00211F2E">
            <w:pPr>
              <w:spacing w:after="0" w:line="240" w:lineRule="auto"/>
              <w:rPr>
                <w:rFonts w:ascii="Arial" w:eastAsia="Times New Roman" w:hAnsi="Arial" w:cs="Arial"/>
                <w:sz w:val="18"/>
                <w:szCs w:val="18"/>
              </w:rPr>
            </w:pPr>
          </w:p>
          <w:p w14:paraId="36951503" w14:textId="77777777" w:rsidR="003C3785" w:rsidRPr="00211F2E" w:rsidRDefault="003C3785" w:rsidP="00211F2E">
            <w:pPr>
              <w:spacing w:after="0" w:line="240" w:lineRule="auto"/>
              <w:rPr>
                <w:rFonts w:ascii="Arial" w:eastAsia="Times New Roman" w:hAnsi="Arial" w:cs="Arial"/>
                <w:sz w:val="18"/>
                <w:szCs w:val="18"/>
              </w:rPr>
            </w:pPr>
          </w:p>
          <w:p w14:paraId="1053F6B3" w14:textId="77777777" w:rsidR="003C3785" w:rsidRPr="00211F2E" w:rsidRDefault="003C3785" w:rsidP="00211F2E">
            <w:pPr>
              <w:spacing w:after="0" w:line="240" w:lineRule="auto"/>
              <w:rPr>
                <w:rFonts w:ascii="Arial" w:eastAsia="Times New Roman" w:hAnsi="Arial" w:cs="Arial"/>
                <w:sz w:val="18"/>
                <w:szCs w:val="18"/>
              </w:rPr>
            </w:pPr>
          </w:p>
          <w:p w14:paraId="002BE602" w14:textId="77777777" w:rsidR="003C3785" w:rsidRPr="00211F2E" w:rsidRDefault="003C3785" w:rsidP="00211F2E">
            <w:pPr>
              <w:spacing w:after="0" w:line="240" w:lineRule="auto"/>
              <w:rPr>
                <w:rFonts w:ascii="Arial" w:eastAsia="Times New Roman" w:hAnsi="Arial" w:cs="Arial"/>
                <w:sz w:val="18"/>
                <w:szCs w:val="18"/>
              </w:rPr>
            </w:pPr>
          </w:p>
          <w:p w14:paraId="2F2377F3" w14:textId="77777777" w:rsidR="003C3785" w:rsidRPr="00211F2E" w:rsidRDefault="003C3785" w:rsidP="00211F2E">
            <w:pPr>
              <w:spacing w:after="0" w:line="240" w:lineRule="auto"/>
              <w:rPr>
                <w:rFonts w:ascii="Arial" w:eastAsia="Times New Roman" w:hAnsi="Arial" w:cs="Arial"/>
                <w:sz w:val="18"/>
                <w:szCs w:val="18"/>
              </w:rPr>
            </w:pPr>
          </w:p>
          <w:p w14:paraId="7EBD78F8" w14:textId="77777777" w:rsidR="003C3785" w:rsidRPr="00211F2E" w:rsidRDefault="003C3785" w:rsidP="00211F2E">
            <w:pPr>
              <w:spacing w:after="0" w:line="240" w:lineRule="auto"/>
              <w:rPr>
                <w:rFonts w:ascii="Arial" w:eastAsia="Times New Roman" w:hAnsi="Arial" w:cs="Arial"/>
                <w:sz w:val="18"/>
                <w:szCs w:val="18"/>
              </w:rPr>
            </w:pPr>
          </w:p>
          <w:p w14:paraId="45D6CC90" w14:textId="77777777" w:rsidR="003C3785" w:rsidRPr="00211F2E" w:rsidRDefault="003C3785" w:rsidP="00211F2E">
            <w:pPr>
              <w:spacing w:after="0" w:line="240" w:lineRule="auto"/>
              <w:rPr>
                <w:rFonts w:ascii="Arial" w:eastAsia="Times New Roman" w:hAnsi="Arial" w:cs="Arial"/>
                <w:sz w:val="18"/>
                <w:szCs w:val="18"/>
              </w:rPr>
            </w:pPr>
          </w:p>
          <w:p w14:paraId="5C727D90" w14:textId="77777777" w:rsidR="003C3785" w:rsidRPr="00211F2E" w:rsidRDefault="003C3785" w:rsidP="00211F2E">
            <w:pPr>
              <w:spacing w:after="0" w:line="240" w:lineRule="auto"/>
              <w:rPr>
                <w:rFonts w:ascii="Arial" w:eastAsia="Times New Roman" w:hAnsi="Arial" w:cs="Arial"/>
                <w:sz w:val="18"/>
                <w:szCs w:val="18"/>
              </w:rPr>
            </w:pPr>
          </w:p>
          <w:p w14:paraId="2F47E191" w14:textId="77777777" w:rsidR="003C3785" w:rsidRPr="00211F2E" w:rsidRDefault="003C3785" w:rsidP="00211F2E">
            <w:pPr>
              <w:spacing w:after="0" w:line="240" w:lineRule="auto"/>
              <w:rPr>
                <w:rFonts w:ascii="Arial" w:eastAsia="Times New Roman" w:hAnsi="Arial" w:cs="Arial"/>
                <w:sz w:val="18"/>
                <w:szCs w:val="18"/>
              </w:rPr>
            </w:pPr>
          </w:p>
          <w:p w14:paraId="73A552DC" w14:textId="77777777" w:rsidR="003C3785" w:rsidRPr="00211F2E" w:rsidRDefault="003C3785" w:rsidP="00211F2E">
            <w:pPr>
              <w:spacing w:after="0" w:line="240" w:lineRule="auto"/>
              <w:rPr>
                <w:rFonts w:ascii="Arial" w:eastAsia="Times New Roman" w:hAnsi="Arial" w:cs="Arial"/>
                <w:sz w:val="18"/>
                <w:szCs w:val="18"/>
              </w:rPr>
            </w:pPr>
          </w:p>
          <w:p w14:paraId="2868C44D" w14:textId="77777777" w:rsidR="003C3785" w:rsidRPr="00211F2E" w:rsidRDefault="003C3785" w:rsidP="00211F2E">
            <w:pPr>
              <w:spacing w:after="0" w:line="240" w:lineRule="auto"/>
              <w:rPr>
                <w:rFonts w:ascii="Arial" w:eastAsia="Times New Roman" w:hAnsi="Arial" w:cs="Arial"/>
                <w:sz w:val="18"/>
                <w:szCs w:val="18"/>
              </w:rPr>
            </w:pPr>
          </w:p>
          <w:p w14:paraId="563F738C" w14:textId="77777777" w:rsidR="003C3785" w:rsidRPr="00211F2E" w:rsidRDefault="003C3785" w:rsidP="00211F2E">
            <w:pPr>
              <w:spacing w:after="0" w:line="240" w:lineRule="auto"/>
              <w:rPr>
                <w:rFonts w:ascii="Arial" w:eastAsia="Times New Roman" w:hAnsi="Arial" w:cs="Arial"/>
                <w:sz w:val="18"/>
                <w:szCs w:val="18"/>
              </w:rPr>
            </w:pPr>
          </w:p>
          <w:p w14:paraId="5B4096D4" w14:textId="77777777" w:rsidR="003C3785" w:rsidRPr="00211F2E" w:rsidRDefault="003C3785" w:rsidP="00211F2E">
            <w:pPr>
              <w:spacing w:after="0" w:line="240" w:lineRule="auto"/>
              <w:rPr>
                <w:rFonts w:ascii="Arial" w:eastAsia="Times New Roman" w:hAnsi="Arial" w:cs="Arial"/>
                <w:sz w:val="18"/>
                <w:szCs w:val="18"/>
              </w:rPr>
            </w:pPr>
          </w:p>
          <w:p w14:paraId="57E71C1B" w14:textId="77777777" w:rsidR="003C3785" w:rsidRPr="00211F2E" w:rsidRDefault="003C3785" w:rsidP="00211F2E">
            <w:pPr>
              <w:spacing w:after="0" w:line="240" w:lineRule="auto"/>
              <w:rPr>
                <w:rFonts w:ascii="Arial" w:eastAsia="Times New Roman" w:hAnsi="Arial" w:cs="Arial"/>
                <w:sz w:val="18"/>
                <w:szCs w:val="18"/>
              </w:rPr>
            </w:pPr>
          </w:p>
          <w:p w14:paraId="582E1086" w14:textId="77777777" w:rsidR="003C3785" w:rsidRPr="00211F2E" w:rsidRDefault="003C3785" w:rsidP="00211F2E">
            <w:pPr>
              <w:spacing w:after="0" w:line="240" w:lineRule="auto"/>
              <w:rPr>
                <w:rFonts w:ascii="Arial" w:eastAsia="Times New Roman" w:hAnsi="Arial" w:cs="Arial"/>
                <w:sz w:val="18"/>
                <w:szCs w:val="18"/>
              </w:rPr>
            </w:pPr>
          </w:p>
          <w:p w14:paraId="7A3CC0EA" w14:textId="77777777" w:rsidR="003C3785" w:rsidRPr="00211F2E" w:rsidRDefault="003C3785" w:rsidP="00211F2E">
            <w:pPr>
              <w:spacing w:after="0" w:line="240" w:lineRule="auto"/>
              <w:rPr>
                <w:rFonts w:ascii="Arial" w:eastAsia="Times New Roman" w:hAnsi="Arial" w:cs="Arial"/>
                <w:sz w:val="18"/>
                <w:szCs w:val="18"/>
              </w:rPr>
            </w:pPr>
          </w:p>
          <w:p w14:paraId="07C1C1DB" w14:textId="77777777" w:rsidR="003C3785" w:rsidRPr="00211F2E" w:rsidRDefault="003C3785" w:rsidP="00211F2E">
            <w:pPr>
              <w:spacing w:after="0" w:line="240" w:lineRule="auto"/>
              <w:rPr>
                <w:rFonts w:ascii="Arial" w:eastAsia="Times New Roman" w:hAnsi="Arial" w:cs="Arial"/>
                <w:sz w:val="18"/>
                <w:szCs w:val="18"/>
              </w:rPr>
            </w:pPr>
          </w:p>
          <w:p w14:paraId="2F3690F4" w14:textId="77777777" w:rsidR="003C3785" w:rsidRPr="00211F2E" w:rsidRDefault="003C3785" w:rsidP="00211F2E">
            <w:pPr>
              <w:spacing w:after="0" w:line="240" w:lineRule="auto"/>
              <w:rPr>
                <w:rFonts w:ascii="Arial" w:eastAsia="Times New Roman" w:hAnsi="Arial" w:cs="Arial"/>
                <w:sz w:val="18"/>
                <w:szCs w:val="18"/>
              </w:rPr>
            </w:pPr>
          </w:p>
          <w:p w14:paraId="5B63A26D" w14:textId="77777777" w:rsidR="003C3785" w:rsidRPr="00211F2E" w:rsidRDefault="003C3785" w:rsidP="00211F2E">
            <w:pPr>
              <w:spacing w:after="0" w:line="240" w:lineRule="auto"/>
              <w:rPr>
                <w:rFonts w:ascii="Arial" w:eastAsia="Times New Roman" w:hAnsi="Arial" w:cs="Arial"/>
                <w:sz w:val="18"/>
                <w:szCs w:val="18"/>
              </w:rPr>
            </w:pPr>
          </w:p>
          <w:p w14:paraId="185B1BDF" w14:textId="77777777" w:rsidR="003C3785" w:rsidRPr="00211F2E" w:rsidRDefault="003C3785" w:rsidP="00211F2E">
            <w:pPr>
              <w:spacing w:after="0" w:line="240" w:lineRule="auto"/>
              <w:rPr>
                <w:rFonts w:ascii="Arial" w:eastAsia="Times New Roman" w:hAnsi="Arial" w:cs="Arial"/>
                <w:sz w:val="18"/>
                <w:szCs w:val="18"/>
              </w:rPr>
            </w:pPr>
          </w:p>
          <w:p w14:paraId="7A48FF8B" w14:textId="77777777" w:rsidR="003C3785" w:rsidRPr="00211F2E" w:rsidRDefault="003C3785" w:rsidP="00211F2E">
            <w:pPr>
              <w:spacing w:after="0" w:line="240" w:lineRule="auto"/>
              <w:rPr>
                <w:rFonts w:ascii="Arial" w:eastAsia="Times New Roman" w:hAnsi="Arial" w:cs="Arial"/>
                <w:sz w:val="18"/>
                <w:szCs w:val="18"/>
              </w:rPr>
            </w:pPr>
          </w:p>
          <w:p w14:paraId="5D8066EA" w14:textId="77777777" w:rsidR="003C3785" w:rsidRPr="00211F2E" w:rsidRDefault="003C3785" w:rsidP="00211F2E">
            <w:pPr>
              <w:spacing w:after="0" w:line="240" w:lineRule="auto"/>
              <w:rPr>
                <w:rFonts w:ascii="Arial" w:eastAsia="Times New Roman" w:hAnsi="Arial" w:cs="Arial"/>
                <w:sz w:val="18"/>
                <w:szCs w:val="18"/>
              </w:rPr>
            </w:pPr>
          </w:p>
          <w:p w14:paraId="21F8FCBF" w14:textId="77777777" w:rsidR="003C3785" w:rsidRPr="00211F2E" w:rsidRDefault="003C3785" w:rsidP="00211F2E">
            <w:pPr>
              <w:spacing w:after="0" w:line="240" w:lineRule="auto"/>
              <w:rPr>
                <w:rFonts w:ascii="Arial" w:eastAsia="Times New Roman" w:hAnsi="Arial" w:cs="Arial"/>
                <w:sz w:val="18"/>
                <w:szCs w:val="18"/>
              </w:rPr>
            </w:pPr>
          </w:p>
          <w:p w14:paraId="6804E7C7" w14:textId="77777777" w:rsidR="003C3785" w:rsidRPr="00211F2E" w:rsidRDefault="003C3785" w:rsidP="00211F2E">
            <w:pPr>
              <w:spacing w:after="0" w:line="240" w:lineRule="auto"/>
              <w:rPr>
                <w:rFonts w:ascii="Arial" w:eastAsia="Times New Roman" w:hAnsi="Arial" w:cs="Arial"/>
                <w:sz w:val="18"/>
                <w:szCs w:val="18"/>
              </w:rPr>
            </w:pPr>
          </w:p>
          <w:p w14:paraId="1F3CA692" w14:textId="77777777" w:rsidR="003C3785" w:rsidRPr="00211F2E" w:rsidRDefault="003C3785" w:rsidP="00211F2E">
            <w:pPr>
              <w:spacing w:after="0" w:line="240" w:lineRule="auto"/>
              <w:rPr>
                <w:rFonts w:ascii="Arial" w:eastAsia="Times New Roman" w:hAnsi="Arial" w:cs="Arial"/>
                <w:sz w:val="18"/>
                <w:szCs w:val="18"/>
              </w:rPr>
            </w:pPr>
          </w:p>
          <w:p w14:paraId="74CEEA61" w14:textId="77777777" w:rsidR="003C3785" w:rsidRPr="00211F2E" w:rsidRDefault="003C3785" w:rsidP="00211F2E">
            <w:pPr>
              <w:spacing w:after="0" w:line="240" w:lineRule="auto"/>
              <w:rPr>
                <w:rFonts w:ascii="Arial" w:eastAsia="Times New Roman" w:hAnsi="Arial" w:cs="Arial"/>
                <w:sz w:val="18"/>
                <w:szCs w:val="18"/>
              </w:rPr>
            </w:pPr>
          </w:p>
          <w:p w14:paraId="4102860C" w14:textId="77777777" w:rsidR="003C3785" w:rsidRPr="00211F2E" w:rsidRDefault="003C3785" w:rsidP="00211F2E">
            <w:pPr>
              <w:spacing w:after="0" w:line="240" w:lineRule="auto"/>
              <w:rPr>
                <w:rFonts w:ascii="Arial" w:eastAsia="Times New Roman" w:hAnsi="Arial" w:cs="Arial"/>
                <w:sz w:val="18"/>
                <w:szCs w:val="18"/>
              </w:rPr>
            </w:pPr>
          </w:p>
          <w:p w14:paraId="18DD491D" w14:textId="77777777" w:rsidR="003C3785" w:rsidRPr="00211F2E" w:rsidRDefault="003C3785" w:rsidP="00211F2E">
            <w:pPr>
              <w:spacing w:after="0" w:line="240" w:lineRule="auto"/>
              <w:rPr>
                <w:rFonts w:ascii="Arial" w:eastAsia="Times New Roman" w:hAnsi="Arial" w:cs="Arial"/>
                <w:sz w:val="18"/>
                <w:szCs w:val="18"/>
              </w:rPr>
            </w:pPr>
          </w:p>
          <w:p w14:paraId="7C4A8D56" w14:textId="77777777" w:rsidR="003C3785" w:rsidRPr="00211F2E" w:rsidRDefault="003C3785" w:rsidP="00211F2E">
            <w:pPr>
              <w:spacing w:after="0" w:line="240" w:lineRule="auto"/>
              <w:rPr>
                <w:rFonts w:ascii="Arial" w:eastAsia="Times New Roman" w:hAnsi="Arial" w:cs="Arial"/>
                <w:sz w:val="18"/>
                <w:szCs w:val="18"/>
              </w:rPr>
            </w:pPr>
          </w:p>
          <w:p w14:paraId="531D1819" w14:textId="77777777" w:rsidR="003C3785" w:rsidRPr="00211F2E" w:rsidRDefault="003C3785" w:rsidP="00211F2E">
            <w:pPr>
              <w:spacing w:after="0" w:line="240" w:lineRule="auto"/>
              <w:rPr>
                <w:rFonts w:ascii="Arial" w:eastAsia="Times New Roman" w:hAnsi="Arial" w:cs="Arial"/>
                <w:sz w:val="18"/>
                <w:szCs w:val="18"/>
              </w:rPr>
            </w:pPr>
          </w:p>
          <w:p w14:paraId="1E325AAA" w14:textId="77777777" w:rsidR="003C3785" w:rsidRPr="00211F2E" w:rsidRDefault="003C3785" w:rsidP="00211F2E">
            <w:pPr>
              <w:spacing w:after="0" w:line="240" w:lineRule="auto"/>
              <w:rPr>
                <w:rFonts w:ascii="Arial" w:eastAsia="Times New Roman" w:hAnsi="Arial" w:cs="Arial"/>
                <w:sz w:val="18"/>
                <w:szCs w:val="18"/>
              </w:rPr>
            </w:pPr>
          </w:p>
        </w:tc>
      </w:tr>
    </w:tbl>
    <w:p w14:paraId="2CEA17F5" w14:textId="77777777" w:rsidR="003C3785" w:rsidRPr="00D01BB8" w:rsidRDefault="003C3785" w:rsidP="00D01BB8">
      <w:pPr>
        <w:rPr>
          <w:rFonts w:ascii="Arial" w:hAnsi="Arial" w:cs="Arial"/>
          <w:sz w:val="20"/>
          <w:szCs w:val="20"/>
        </w:rPr>
      </w:pPr>
    </w:p>
    <w:sectPr w:rsidR="003C3785" w:rsidRPr="00D01BB8" w:rsidSect="003C3785">
      <w:footerReference w:type="default" r:id="rId13"/>
      <w:pgSz w:w="12240" w:h="15840"/>
      <w:pgMar w:top="99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EE768" w14:textId="77777777" w:rsidR="007C778B" w:rsidRDefault="007C778B">
      <w:pPr>
        <w:spacing w:after="0" w:line="240" w:lineRule="auto"/>
      </w:pPr>
      <w:r>
        <w:separator/>
      </w:r>
    </w:p>
  </w:endnote>
  <w:endnote w:type="continuationSeparator" w:id="0">
    <w:p w14:paraId="2761AE75" w14:textId="77777777" w:rsidR="007C778B" w:rsidRDefault="007C778B">
      <w:pPr>
        <w:spacing w:after="0" w:line="240" w:lineRule="auto"/>
      </w:pPr>
      <w:r>
        <w:continuationSeparator/>
      </w:r>
    </w:p>
  </w:endnote>
  <w:endnote w:type="continuationNotice" w:id="1">
    <w:p w14:paraId="4DB8749D" w14:textId="77777777" w:rsidR="007C778B" w:rsidRDefault="007C77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DDE5485" w14:paraId="237BB2B1" w14:textId="77777777" w:rsidTr="4DDE5485">
      <w:trPr>
        <w:trHeight w:val="300"/>
      </w:trPr>
      <w:tc>
        <w:tcPr>
          <w:tcW w:w="3120" w:type="dxa"/>
        </w:tcPr>
        <w:p w14:paraId="18D91119" w14:textId="5CD525CF" w:rsidR="4DDE5485" w:rsidRDefault="4DDE5485" w:rsidP="4DDE5485">
          <w:pPr>
            <w:pStyle w:val="Header"/>
            <w:ind w:left="-115"/>
          </w:pPr>
        </w:p>
      </w:tc>
      <w:tc>
        <w:tcPr>
          <w:tcW w:w="3120" w:type="dxa"/>
        </w:tcPr>
        <w:p w14:paraId="4B423677" w14:textId="1BF10CF9" w:rsidR="4DDE5485" w:rsidRDefault="4DDE5485" w:rsidP="4DDE5485">
          <w:pPr>
            <w:pStyle w:val="Header"/>
            <w:jc w:val="center"/>
          </w:pPr>
        </w:p>
      </w:tc>
      <w:tc>
        <w:tcPr>
          <w:tcW w:w="3120" w:type="dxa"/>
        </w:tcPr>
        <w:p w14:paraId="32ECC416" w14:textId="0CD49639" w:rsidR="4DDE5485" w:rsidRDefault="4DDE5485" w:rsidP="4DDE5485">
          <w:pPr>
            <w:pStyle w:val="Header"/>
            <w:ind w:right="-115"/>
            <w:jc w:val="right"/>
          </w:pPr>
        </w:p>
      </w:tc>
    </w:tr>
  </w:tbl>
  <w:p w14:paraId="491EA91E" w14:textId="6D8CA8DF" w:rsidR="4DDE5485" w:rsidRDefault="4DDE5485" w:rsidP="4DDE54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E043" w14:textId="77777777" w:rsidR="00757D7B" w:rsidRPr="00287FEC" w:rsidRDefault="00FF34A7" w:rsidP="00BE321D">
    <w:pPr>
      <w:pStyle w:val="Footer"/>
      <w:rPr>
        <w:rFonts w:ascii="Arial" w:hAnsi="Arial" w:cs="Arial"/>
        <w:sz w:val="16"/>
        <w:szCs w:val="16"/>
      </w:rPr>
    </w:pPr>
    <w:r>
      <w:rPr>
        <w:rFonts w:ascii="Arial" w:hAnsi="Arial" w:cs="Arial"/>
        <w:sz w:val="16"/>
        <w:szCs w:val="16"/>
      </w:rPr>
      <w:t>CDC 57.113 (Back), Rev 1, v9.2</w:t>
    </w:r>
  </w:p>
  <w:p w14:paraId="10053233" w14:textId="77777777" w:rsidR="00757D7B" w:rsidRPr="00BE321D" w:rsidRDefault="00757D7B" w:rsidP="00BE32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EF1E9" w14:textId="77777777" w:rsidR="007C778B" w:rsidRDefault="007C778B">
      <w:pPr>
        <w:spacing w:after="0" w:line="240" w:lineRule="auto"/>
      </w:pPr>
      <w:bookmarkStart w:id="0" w:name="_Hlk160629260"/>
      <w:bookmarkEnd w:id="0"/>
      <w:r>
        <w:separator/>
      </w:r>
    </w:p>
  </w:footnote>
  <w:footnote w:type="continuationSeparator" w:id="0">
    <w:p w14:paraId="6BA39BEC" w14:textId="77777777" w:rsidR="007C778B" w:rsidRDefault="007C778B">
      <w:pPr>
        <w:spacing w:after="0" w:line="240" w:lineRule="auto"/>
      </w:pPr>
      <w:r>
        <w:continuationSeparator/>
      </w:r>
    </w:p>
  </w:footnote>
  <w:footnote w:type="continuationNotice" w:id="1">
    <w:p w14:paraId="1A1874A9" w14:textId="77777777" w:rsidR="007C778B" w:rsidRDefault="007C77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CA7A" w14:textId="77777777" w:rsidR="00126B3D" w:rsidRDefault="00126B3D" w:rsidP="00D01BB8">
    <w:pPr>
      <w:pStyle w:val="Header"/>
      <w:jc w:val="right"/>
      <w:rPr>
        <w:rFonts w:ascii="Arial" w:hAnsi="Arial" w:cs="Arial"/>
        <w:sz w:val="16"/>
        <w:szCs w:val="16"/>
      </w:rPr>
    </w:pPr>
  </w:p>
  <w:p w14:paraId="54A5838F" w14:textId="77777777" w:rsidR="00126B3D" w:rsidRDefault="00126B3D" w:rsidP="00D01BB8">
    <w:pPr>
      <w:pStyle w:val="Header"/>
      <w:jc w:val="right"/>
      <w:rPr>
        <w:rFonts w:ascii="Arial" w:hAnsi="Arial" w:cs="Arial"/>
        <w:sz w:val="16"/>
        <w:szCs w:val="16"/>
      </w:rPr>
    </w:pPr>
  </w:p>
  <w:p w14:paraId="6CB4EB99" w14:textId="7A128016" w:rsidR="00757D7B" w:rsidRPr="00C4373F" w:rsidRDefault="00482F46" w:rsidP="00D01BB8">
    <w:pPr>
      <w:pStyle w:val="Header"/>
      <w:jc w:val="right"/>
      <w:rPr>
        <w:rFonts w:ascii="Arial" w:hAnsi="Arial" w:cs="Arial"/>
        <w:sz w:val="16"/>
        <w:szCs w:val="16"/>
      </w:rPr>
    </w:pPr>
    <w:r>
      <w:rPr>
        <w:rFonts w:ascii="Arial" w:hAnsi="Arial" w:cs="Arial"/>
        <w:noProof/>
        <w:sz w:val="16"/>
        <w:szCs w:val="16"/>
      </w:rPr>
      <w:drawing>
        <wp:anchor distT="0" distB="0" distL="114300" distR="114300" simplePos="0" relativeHeight="251658240" behindDoc="0" locked="0" layoutInCell="1" allowOverlap="1" wp14:anchorId="5D14D6DB" wp14:editId="2B7FE019">
          <wp:simplePos x="0" y="0"/>
          <wp:positionH relativeFrom="margin">
            <wp:align>left</wp:align>
          </wp:positionH>
          <wp:positionV relativeFrom="paragraph">
            <wp:posOffset>6792</wp:posOffset>
          </wp:positionV>
          <wp:extent cx="1028700" cy="373380"/>
          <wp:effectExtent l="0" t="0" r="0" b="7620"/>
          <wp:wrapSquare wrapText="bothSides"/>
          <wp:docPr id="2" name="Picture 2"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028700" cy="373380"/>
                  </a:xfrm>
                  <a:prstGeom prst="rect">
                    <a:avLst/>
                  </a:prstGeom>
                </pic:spPr>
              </pic:pic>
            </a:graphicData>
          </a:graphic>
        </wp:anchor>
      </w:drawing>
    </w:r>
    <w:r>
      <w:rPr>
        <w:rFonts w:ascii="Arial" w:hAnsi="Arial" w:cs="Arial"/>
        <w:sz w:val="16"/>
        <w:szCs w:val="16"/>
      </w:rPr>
      <w:t>Form Approved</w:t>
    </w:r>
  </w:p>
  <w:p w14:paraId="73BF46F0" w14:textId="4137186B" w:rsidR="00757D7B" w:rsidRPr="00C4373F" w:rsidRDefault="00B14072" w:rsidP="00B14072">
    <w:pPr>
      <w:pStyle w:val="Header"/>
      <w:tabs>
        <w:tab w:val="left" w:pos="1014"/>
      </w:tabs>
      <w:rPr>
        <w:rFonts w:ascii="Arial" w:hAnsi="Arial" w:cs="Arial"/>
        <w:sz w:val="16"/>
        <w:szCs w:val="16"/>
      </w:rPr>
    </w:pPr>
    <w:r>
      <w:rPr>
        <w:rFonts w:ascii="Arial" w:hAnsi="Arial" w:cs="Arial"/>
        <w:sz w:val="16"/>
        <w:szCs w:val="16"/>
      </w:rPr>
      <w:tab/>
    </w:r>
    <w:r w:rsidR="00482F46">
      <w:rPr>
        <w:rFonts w:ascii="Arial" w:hAnsi="Arial" w:cs="Arial"/>
        <w:sz w:val="16"/>
        <w:szCs w:val="16"/>
      </w:rPr>
      <w:tab/>
    </w:r>
    <w:r w:rsidRPr="00C4373F">
      <w:rPr>
        <w:rFonts w:ascii="Arial" w:hAnsi="Arial" w:cs="Arial"/>
        <w:sz w:val="16"/>
        <w:szCs w:val="16"/>
      </w:rPr>
      <w:t xml:space="preserve">OMB No. </w:t>
    </w:r>
    <w:r w:rsidR="00482F46">
      <w:rPr>
        <w:rFonts w:ascii="Arial" w:hAnsi="Arial" w:cs="Arial"/>
        <w:sz w:val="16"/>
        <w:szCs w:val="16"/>
      </w:rPr>
      <w:t>0920-0666</w:t>
    </w:r>
  </w:p>
  <w:p w14:paraId="0C1156DB" w14:textId="70DC2C0B" w:rsidR="00757D7B" w:rsidRPr="00C4373F" w:rsidRDefault="00FF34A7" w:rsidP="00BE321D">
    <w:pPr>
      <w:pStyle w:val="Header"/>
      <w:tabs>
        <w:tab w:val="left" w:pos="2379"/>
        <w:tab w:val="left" w:pos="2622"/>
      </w:tabs>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4DDE5485" w:rsidRPr="00C4373F">
      <w:rPr>
        <w:rFonts w:ascii="Arial" w:hAnsi="Arial" w:cs="Arial"/>
        <w:sz w:val="16"/>
        <w:szCs w:val="16"/>
      </w:rPr>
      <w:t>Exp. Date:</w:t>
    </w:r>
    <w:r w:rsidR="4DDE5485">
      <w:rPr>
        <w:rFonts w:ascii="Arial" w:hAnsi="Arial" w:cs="Arial"/>
        <w:sz w:val="16"/>
        <w:szCs w:val="16"/>
      </w:rPr>
      <w:t xml:space="preserve"> 12/31/2027</w:t>
    </w:r>
    <w:r w:rsidR="4DDE5485" w:rsidRPr="00C4373F">
      <w:rPr>
        <w:rFonts w:ascii="Arial" w:hAnsi="Arial" w:cs="Arial"/>
        <w:sz w:val="16"/>
        <w:szCs w:val="16"/>
      </w:rPr>
      <w:t xml:space="preserve"> </w:t>
    </w:r>
  </w:p>
  <w:p w14:paraId="103DD82B" w14:textId="77777777" w:rsidR="00757D7B" w:rsidRPr="00D01BB8" w:rsidRDefault="00FF34A7" w:rsidP="00BE321D">
    <w:pPr>
      <w:pStyle w:val="Header"/>
      <w:jc w:val="right"/>
      <w:rPr>
        <w:rFonts w:ascii="Arial" w:hAnsi="Arial" w:cs="Arial"/>
        <w:sz w:val="16"/>
        <w:szCs w:val="16"/>
      </w:rPr>
    </w:pPr>
    <w:r>
      <w:rPr>
        <w:rFonts w:ascii="Arial" w:hAnsi="Arial" w:cs="Arial"/>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122A"/>
    <w:multiLevelType w:val="hybridMultilevel"/>
    <w:tmpl w:val="0434BD34"/>
    <w:lvl w:ilvl="0" w:tplc="E522EE1A">
      <w:start w:val="1"/>
      <w:numFmt w:val="bullet"/>
      <w:lvlText w:val=""/>
      <w:lvlJc w:val="left"/>
      <w:pPr>
        <w:ind w:left="1080" w:hanging="360"/>
      </w:pPr>
      <w:rPr>
        <w:rFonts w:ascii="Symbol" w:hAnsi="Symbol" w:hint="default"/>
      </w:rPr>
    </w:lvl>
    <w:lvl w:ilvl="1" w:tplc="E47290CA" w:tentative="1">
      <w:start w:val="1"/>
      <w:numFmt w:val="lowerLetter"/>
      <w:lvlText w:val="%2."/>
      <w:lvlJc w:val="left"/>
      <w:pPr>
        <w:ind w:left="1800" w:hanging="360"/>
      </w:pPr>
    </w:lvl>
    <w:lvl w:ilvl="2" w:tplc="1A6621A0" w:tentative="1">
      <w:start w:val="1"/>
      <w:numFmt w:val="lowerRoman"/>
      <w:lvlText w:val="%3."/>
      <w:lvlJc w:val="right"/>
      <w:pPr>
        <w:ind w:left="2520" w:hanging="180"/>
      </w:pPr>
    </w:lvl>
    <w:lvl w:ilvl="3" w:tplc="66487814" w:tentative="1">
      <w:start w:val="1"/>
      <w:numFmt w:val="decimal"/>
      <w:lvlText w:val="%4."/>
      <w:lvlJc w:val="left"/>
      <w:pPr>
        <w:ind w:left="3240" w:hanging="360"/>
      </w:pPr>
    </w:lvl>
    <w:lvl w:ilvl="4" w:tplc="F6ACF054" w:tentative="1">
      <w:start w:val="1"/>
      <w:numFmt w:val="lowerLetter"/>
      <w:lvlText w:val="%5."/>
      <w:lvlJc w:val="left"/>
      <w:pPr>
        <w:ind w:left="3960" w:hanging="360"/>
      </w:pPr>
    </w:lvl>
    <w:lvl w:ilvl="5" w:tplc="8EEA1A1C" w:tentative="1">
      <w:start w:val="1"/>
      <w:numFmt w:val="lowerRoman"/>
      <w:lvlText w:val="%6."/>
      <w:lvlJc w:val="right"/>
      <w:pPr>
        <w:ind w:left="4680" w:hanging="180"/>
      </w:pPr>
    </w:lvl>
    <w:lvl w:ilvl="6" w:tplc="1402FFCA" w:tentative="1">
      <w:start w:val="1"/>
      <w:numFmt w:val="decimal"/>
      <w:lvlText w:val="%7."/>
      <w:lvlJc w:val="left"/>
      <w:pPr>
        <w:ind w:left="5400" w:hanging="360"/>
      </w:pPr>
    </w:lvl>
    <w:lvl w:ilvl="7" w:tplc="AC7C8F00" w:tentative="1">
      <w:start w:val="1"/>
      <w:numFmt w:val="lowerLetter"/>
      <w:lvlText w:val="%8."/>
      <w:lvlJc w:val="left"/>
      <w:pPr>
        <w:ind w:left="6120" w:hanging="360"/>
      </w:pPr>
    </w:lvl>
    <w:lvl w:ilvl="8" w:tplc="5D5045C2" w:tentative="1">
      <w:start w:val="1"/>
      <w:numFmt w:val="lowerRoman"/>
      <w:lvlText w:val="%9."/>
      <w:lvlJc w:val="right"/>
      <w:pPr>
        <w:ind w:left="6840" w:hanging="180"/>
      </w:pPr>
    </w:lvl>
  </w:abstractNum>
  <w:num w:numId="1" w16cid:durableId="990254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NbWwMDIyNzA1NTdT0lEKTi0uzszPAykwqgUAaLaGOywAAAA="/>
  </w:docVars>
  <w:rsids>
    <w:rsidRoot w:val="00D01BB8"/>
    <w:rsid w:val="00001231"/>
    <w:rsid w:val="00005214"/>
    <w:rsid w:val="00006EED"/>
    <w:rsid w:val="00036BFA"/>
    <w:rsid w:val="00041068"/>
    <w:rsid w:val="00042CBC"/>
    <w:rsid w:val="00055F3D"/>
    <w:rsid w:val="000632C6"/>
    <w:rsid w:val="00074846"/>
    <w:rsid w:val="0008093D"/>
    <w:rsid w:val="00081F07"/>
    <w:rsid w:val="000A4FA8"/>
    <w:rsid w:val="000C0CE2"/>
    <w:rsid w:val="000E3E48"/>
    <w:rsid w:val="00107276"/>
    <w:rsid w:val="00110496"/>
    <w:rsid w:val="00126B3D"/>
    <w:rsid w:val="001611F1"/>
    <w:rsid w:val="00174CB0"/>
    <w:rsid w:val="0017538F"/>
    <w:rsid w:val="001902AB"/>
    <w:rsid w:val="00191440"/>
    <w:rsid w:val="001A12A8"/>
    <w:rsid w:val="001A1676"/>
    <w:rsid w:val="001A6510"/>
    <w:rsid w:val="001C56F5"/>
    <w:rsid w:val="001D4F40"/>
    <w:rsid w:val="001D7A1E"/>
    <w:rsid w:val="001E2116"/>
    <w:rsid w:val="001F5A07"/>
    <w:rsid w:val="00202FDE"/>
    <w:rsid w:val="00211F2E"/>
    <w:rsid w:val="00232DD1"/>
    <w:rsid w:val="00263909"/>
    <w:rsid w:val="00265C58"/>
    <w:rsid w:val="00270179"/>
    <w:rsid w:val="0028137F"/>
    <w:rsid w:val="0028556F"/>
    <w:rsid w:val="00287FEC"/>
    <w:rsid w:val="0029252C"/>
    <w:rsid w:val="00293EAD"/>
    <w:rsid w:val="00296B79"/>
    <w:rsid w:val="002A75E8"/>
    <w:rsid w:val="002B3281"/>
    <w:rsid w:val="002D500A"/>
    <w:rsid w:val="002F5358"/>
    <w:rsid w:val="00304BAC"/>
    <w:rsid w:val="00312D57"/>
    <w:rsid w:val="00315B6F"/>
    <w:rsid w:val="00331783"/>
    <w:rsid w:val="003357D1"/>
    <w:rsid w:val="00335D01"/>
    <w:rsid w:val="00337C10"/>
    <w:rsid w:val="00344A23"/>
    <w:rsid w:val="003632BF"/>
    <w:rsid w:val="0036464A"/>
    <w:rsid w:val="00367238"/>
    <w:rsid w:val="00372736"/>
    <w:rsid w:val="00375C3C"/>
    <w:rsid w:val="00381580"/>
    <w:rsid w:val="0038731C"/>
    <w:rsid w:val="003C3785"/>
    <w:rsid w:val="003E5537"/>
    <w:rsid w:val="003E5D03"/>
    <w:rsid w:val="003E5D10"/>
    <w:rsid w:val="003F79CE"/>
    <w:rsid w:val="004058C5"/>
    <w:rsid w:val="0041563C"/>
    <w:rsid w:val="004168D4"/>
    <w:rsid w:val="00447C32"/>
    <w:rsid w:val="00466367"/>
    <w:rsid w:val="004679B6"/>
    <w:rsid w:val="00482F46"/>
    <w:rsid w:val="00492D75"/>
    <w:rsid w:val="00494992"/>
    <w:rsid w:val="004C1E38"/>
    <w:rsid w:val="004C5437"/>
    <w:rsid w:val="004C5C87"/>
    <w:rsid w:val="004E183D"/>
    <w:rsid w:val="004E5B6B"/>
    <w:rsid w:val="004E5DE2"/>
    <w:rsid w:val="004F479D"/>
    <w:rsid w:val="00503EC2"/>
    <w:rsid w:val="005120DF"/>
    <w:rsid w:val="00526BEC"/>
    <w:rsid w:val="00526FED"/>
    <w:rsid w:val="00530A08"/>
    <w:rsid w:val="0053522F"/>
    <w:rsid w:val="00551E2D"/>
    <w:rsid w:val="0055323A"/>
    <w:rsid w:val="00583890"/>
    <w:rsid w:val="00585717"/>
    <w:rsid w:val="005C729F"/>
    <w:rsid w:val="005D1CFF"/>
    <w:rsid w:val="005E38EC"/>
    <w:rsid w:val="005E4D16"/>
    <w:rsid w:val="005E63BC"/>
    <w:rsid w:val="00605AB8"/>
    <w:rsid w:val="00607593"/>
    <w:rsid w:val="00607933"/>
    <w:rsid w:val="00610730"/>
    <w:rsid w:val="00613905"/>
    <w:rsid w:val="006267AB"/>
    <w:rsid w:val="00636D8A"/>
    <w:rsid w:val="00644BA1"/>
    <w:rsid w:val="00654D53"/>
    <w:rsid w:val="006655F2"/>
    <w:rsid w:val="006742FA"/>
    <w:rsid w:val="00675305"/>
    <w:rsid w:val="00676BB2"/>
    <w:rsid w:val="00686198"/>
    <w:rsid w:val="00692011"/>
    <w:rsid w:val="006C339E"/>
    <w:rsid w:val="006D4383"/>
    <w:rsid w:val="006D5CF8"/>
    <w:rsid w:val="006E1E3F"/>
    <w:rsid w:val="00707F01"/>
    <w:rsid w:val="007102BF"/>
    <w:rsid w:val="0071325B"/>
    <w:rsid w:val="00720F02"/>
    <w:rsid w:val="00720F89"/>
    <w:rsid w:val="00724B73"/>
    <w:rsid w:val="00743F46"/>
    <w:rsid w:val="007562A0"/>
    <w:rsid w:val="00757D7B"/>
    <w:rsid w:val="007869A3"/>
    <w:rsid w:val="00794D75"/>
    <w:rsid w:val="007955DE"/>
    <w:rsid w:val="007A3FCC"/>
    <w:rsid w:val="007A4B64"/>
    <w:rsid w:val="007A52E7"/>
    <w:rsid w:val="007B013E"/>
    <w:rsid w:val="007C778B"/>
    <w:rsid w:val="007D1EC0"/>
    <w:rsid w:val="007D24ED"/>
    <w:rsid w:val="007D6D44"/>
    <w:rsid w:val="007E05B2"/>
    <w:rsid w:val="007F140F"/>
    <w:rsid w:val="007F3A72"/>
    <w:rsid w:val="007F609D"/>
    <w:rsid w:val="007F637D"/>
    <w:rsid w:val="0080349D"/>
    <w:rsid w:val="00804CC3"/>
    <w:rsid w:val="00813532"/>
    <w:rsid w:val="00820442"/>
    <w:rsid w:val="00825AD7"/>
    <w:rsid w:val="00827D9F"/>
    <w:rsid w:val="00835ECE"/>
    <w:rsid w:val="00841D05"/>
    <w:rsid w:val="0085234F"/>
    <w:rsid w:val="00852BC2"/>
    <w:rsid w:val="008733F7"/>
    <w:rsid w:val="008856A8"/>
    <w:rsid w:val="00897688"/>
    <w:rsid w:val="008A3F60"/>
    <w:rsid w:val="008C0845"/>
    <w:rsid w:val="008C6EA6"/>
    <w:rsid w:val="008C7786"/>
    <w:rsid w:val="008D2E08"/>
    <w:rsid w:val="008D3F53"/>
    <w:rsid w:val="008E32F0"/>
    <w:rsid w:val="008F1561"/>
    <w:rsid w:val="008F26F6"/>
    <w:rsid w:val="008F39D5"/>
    <w:rsid w:val="00914715"/>
    <w:rsid w:val="00921EC1"/>
    <w:rsid w:val="0092661A"/>
    <w:rsid w:val="00944455"/>
    <w:rsid w:val="00955E5F"/>
    <w:rsid w:val="009567B1"/>
    <w:rsid w:val="0097333A"/>
    <w:rsid w:val="00974C63"/>
    <w:rsid w:val="00974E9A"/>
    <w:rsid w:val="009B16E6"/>
    <w:rsid w:val="009B3260"/>
    <w:rsid w:val="009D1089"/>
    <w:rsid w:val="00A064A8"/>
    <w:rsid w:val="00A128DB"/>
    <w:rsid w:val="00A15BAE"/>
    <w:rsid w:val="00A201A0"/>
    <w:rsid w:val="00A40677"/>
    <w:rsid w:val="00A416E4"/>
    <w:rsid w:val="00A5049B"/>
    <w:rsid w:val="00A52CF7"/>
    <w:rsid w:val="00A63243"/>
    <w:rsid w:val="00A66A0C"/>
    <w:rsid w:val="00AA032F"/>
    <w:rsid w:val="00AA5DD8"/>
    <w:rsid w:val="00AB4F9B"/>
    <w:rsid w:val="00AC38B9"/>
    <w:rsid w:val="00AD0192"/>
    <w:rsid w:val="00AE0342"/>
    <w:rsid w:val="00AE1B13"/>
    <w:rsid w:val="00AF5349"/>
    <w:rsid w:val="00B01C71"/>
    <w:rsid w:val="00B06C86"/>
    <w:rsid w:val="00B131E0"/>
    <w:rsid w:val="00B14072"/>
    <w:rsid w:val="00B207F1"/>
    <w:rsid w:val="00B2241F"/>
    <w:rsid w:val="00B26EA7"/>
    <w:rsid w:val="00B328FD"/>
    <w:rsid w:val="00B459A1"/>
    <w:rsid w:val="00B51441"/>
    <w:rsid w:val="00B61D78"/>
    <w:rsid w:val="00B77514"/>
    <w:rsid w:val="00BB37B5"/>
    <w:rsid w:val="00BC05C2"/>
    <w:rsid w:val="00BC6485"/>
    <w:rsid w:val="00BD54E3"/>
    <w:rsid w:val="00BD7015"/>
    <w:rsid w:val="00BE1137"/>
    <w:rsid w:val="00BE3004"/>
    <w:rsid w:val="00BE321D"/>
    <w:rsid w:val="00C00CD1"/>
    <w:rsid w:val="00C063DD"/>
    <w:rsid w:val="00C172FF"/>
    <w:rsid w:val="00C2534B"/>
    <w:rsid w:val="00C27B76"/>
    <w:rsid w:val="00C32891"/>
    <w:rsid w:val="00C340F3"/>
    <w:rsid w:val="00C4373F"/>
    <w:rsid w:val="00C5363A"/>
    <w:rsid w:val="00C61B58"/>
    <w:rsid w:val="00C96DC9"/>
    <w:rsid w:val="00CB13FB"/>
    <w:rsid w:val="00CC3F07"/>
    <w:rsid w:val="00CD0DE7"/>
    <w:rsid w:val="00CE3E63"/>
    <w:rsid w:val="00CE7315"/>
    <w:rsid w:val="00CF2A19"/>
    <w:rsid w:val="00CF4FFC"/>
    <w:rsid w:val="00D01BB8"/>
    <w:rsid w:val="00D05849"/>
    <w:rsid w:val="00D168E7"/>
    <w:rsid w:val="00D16DDC"/>
    <w:rsid w:val="00D172ED"/>
    <w:rsid w:val="00D1732E"/>
    <w:rsid w:val="00D52341"/>
    <w:rsid w:val="00D75402"/>
    <w:rsid w:val="00D810F4"/>
    <w:rsid w:val="00D86ACE"/>
    <w:rsid w:val="00DA5C92"/>
    <w:rsid w:val="00DB1240"/>
    <w:rsid w:val="00DC3AFE"/>
    <w:rsid w:val="00DD7DD0"/>
    <w:rsid w:val="00DF48D7"/>
    <w:rsid w:val="00E13195"/>
    <w:rsid w:val="00E147DA"/>
    <w:rsid w:val="00E16099"/>
    <w:rsid w:val="00E27606"/>
    <w:rsid w:val="00E2782E"/>
    <w:rsid w:val="00E46453"/>
    <w:rsid w:val="00E52AEA"/>
    <w:rsid w:val="00E67E82"/>
    <w:rsid w:val="00E70806"/>
    <w:rsid w:val="00E7581D"/>
    <w:rsid w:val="00E844D3"/>
    <w:rsid w:val="00EA5172"/>
    <w:rsid w:val="00EB4769"/>
    <w:rsid w:val="00EC7AFB"/>
    <w:rsid w:val="00ED0222"/>
    <w:rsid w:val="00EE367B"/>
    <w:rsid w:val="00EE6F75"/>
    <w:rsid w:val="00F02E70"/>
    <w:rsid w:val="00F054B7"/>
    <w:rsid w:val="00F11D6A"/>
    <w:rsid w:val="00F13919"/>
    <w:rsid w:val="00F24DCA"/>
    <w:rsid w:val="00F279AF"/>
    <w:rsid w:val="00F43BC3"/>
    <w:rsid w:val="00F5676C"/>
    <w:rsid w:val="00F57E3B"/>
    <w:rsid w:val="00F61F10"/>
    <w:rsid w:val="00F66112"/>
    <w:rsid w:val="00F7280B"/>
    <w:rsid w:val="00F937F8"/>
    <w:rsid w:val="00F95E09"/>
    <w:rsid w:val="00FB69C9"/>
    <w:rsid w:val="00FC2060"/>
    <w:rsid w:val="00FC33E5"/>
    <w:rsid w:val="00FC6ADC"/>
    <w:rsid w:val="00FD1964"/>
    <w:rsid w:val="00FD5501"/>
    <w:rsid w:val="00FD685F"/>
    <w:rsid w:val="00FE0798"/>
    <w:rsid w:val="00FF34A7"/>
    <w:rsid w:val="0338D03D"/>
    <w:rsid w:val="0BD76706"/>
    <w:rsid w:val="0CE123D4"/>
    <w:rsid w:val="0F5964CB"/>
    <w:rsid w:val="15D40E6D"/>
    <w:rsid w:val="1FD3B8B3"/>
    <w:rsid w:val="20224432"/>
    <w:rsid w:val="2AD7C1FD"/>
    <w:rsid w:val="30933EE1"/>
    <w:rsid w:val="4DDE5485"/>
    <w:rsid w:val="611EA9C9"/>
    <w:rsid w:val="647E56EF"/>
    <w:rsid w:val="67DEE9E7"/>
    <w:rsid w:val="711F016A"/>
    <w:rsid w:val="7729D705"/>
    <w:rsid w:val="7C67CF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DEBAB"/>
  <w15:docId w15:val="{3D7D48AF-2DE9-4978-9958-73DAA20E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B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BB8"/>
  </w:style>
  <w:style w:type="paragraph" w:styleId="Footer">
    <w:name w:val="footer"/>
    <w:basedOn w:val="Normal"/>
    <w:link w:val="FooterChar"/>
    <w:uiPriority w:val="99"/>
    <w:unhideWhenUsed/>
    <w:rsid w:val="00D01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BB8"/>
  </w:style>
  <w:style w:type="table" w:styleId="TableGrid">
    <w:name w:val="Table Grid"/>
    <w:basedOn w:val="TableNormal"/>
    <w:uiPriority w:val="59"/>
    <w:rsid w:val="00D0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632BF"/>
    <w:rPr>
      <w:sz w:val="24"/>
      <w:szCs w:val="24"/>
    </w:rPr>
  </w:style>
  <w:style w:type="table" w:customStyle="1" w:styleId="TableGrid1">
    <w:name w:val="Table Grid1"/>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827D9F"/>
    <w:pPr>
      <w:spacing w:after="0" w:line="240" w:lineRule="auto"/>
    </w:pPr>
    <w:rPr>
      <w:rFonts w:ascii="Tahoma" w:hAnsi="Tahoma" w:cs="Tahoma"/>
      <w:color w:val="1F497D"/>
      <w:sz w:val="16"/>
      <w:szCs w:val="16"/>
    </w:rPr>
  </w:style>
  <w:style w:type="character" w:customStyle="1" w:styleId="BalloonTextChar">
    <w:name w:val="Balloon Text Char"/>
    <w:link w:val="BalloonText"/>
    <w:uiPriority w:val="99"/>
    <w:rsid w:val="00827D9F"/>
    <w:rPr>
      <w:rFonts w:ascii="Tahoma" w:hAnsi="Tahoma" w:cs="Tahoma"/>
      <w:color w:val="1F497D"/>
      <w:sz w:val="16"/>
      <w:szCs w:val="16"/>
    </w:rPr>
  </w:style>
  <w:style w:type="paragraph" w:styleId="Title">
    <w:name w:val="Title"/>
    <w:basedOn w:val="Normal"/>
    <w:next w:val="Normal"/>
    <w:link w:val="TitleChar"/>
    <w:uiPriority w:val="10"/>
    <w:qFormat/>
    <w:rsid w:val="00827D9F"/>
    <w:pPr>
      <w:pBdr>
        <w:bottom w:val="single" w:sz="8" w:space="4" w:color="4F81BD"/>
      </w:pBdr>
      <w:spacing w:after="0" w:line="480" w:lineRule="exact"/>
      <w:contextualSpacing/>
    </w:pPr>
    <w:rPr>
      <w:rFonts w:ascii="Cambria" w:eastAsia="Times New Roman" w:hAnsi="Cambria"/>
      <w:b/>
      <w:color w:val="FFFFFF"/>
      <w:spacing w:val="5"/>
      <w:kern w:val="28"/>
      <w:sz w:val="48"/>
      <w:szCs w:val="52"/>
    </w:rPr>
  </w:style>
  <w:style w:type="character" w:customStyle="1" w:styleId="TitleChar">
    <w:name w:val="Title Char"/>
    <w:link w:val="Title"/>
    <w:uiPriority w:val="10"/>
    <w:rsid w:val="00827D9F"/>
    <w:rPr>
      <w:rFonts w:ascii="Cambria" w:eastAsia="Times New Roman" w:hAnsi="Cambria" w:cs="Times New Roman"/>
      <w:b/>
      <w:color w:val="FFFFFF"/>
      <w:spacing w:val="5"/>
      <w:kern w:val="28"/>
      <w:sz w:val="48"/>
      <w:szCs w:val="52"/>
    </w:rPr>
  </w:style>
  <w:style w:type="table" w:customStyle="1" w:styleId="TableGrid5">
    <w:name w:val="Table Grid5"/>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5E5F"/>
    <w:rPr>
      <w:sz w:val="16"/>
      <w:szCs w:val="16"/>
    </w:rPr>
  </w:style>
  <w:style w:type="paragraph" w:styleId="CommentText">
    <w:name w:val="annotation text"/>
    <w:basedOn w:val="Normal"/>
    <w:link w:val="CommentTextChar"/>
    <w:uiPriority w:val="99"/>
    <w:semiHidden/>
    <w:unhideWhenUsed/>
    <w:rsid w:val="00955E5F"/>
    <w:pPr>
      <w:spacing w:line="240" w:lineRule="auto"/>
    </w:pPr>
    <w:rPr>
      <w:sz w:val="20"/>
      <w:szCs w:val="20"/>
    </w:rPr>
  </w:style>
  <w:style w:type="character" w:customStyle="1" w:styleId="CommentTextChar">
    <w:name w:val="Comment Text Char"/>
    <w:basedOn w:val="DefaultParagraphFont"/>
    <w:link w:val="CommentText"/>
    <w:uiPriority w:val="99"/>
    <w:semiHidden/>
    <w:rsid w:val="00955E5F"/>
  </w:style>
  <w:style w:type="paragraph" w:styleId="CommentSubject">
    <w:name w:val="annotation subject"/>
    <w:basedOn w:val="CommentText"/>
    <w:next w:val="CommentText"/>
    <w:link w:val="CommentSubjectChar"/>
    <w:uiPriority w:val="99"/>
    <w:semiHidden/>
    <w:unhideWhenUsed/>
    <w:rsid w:val="00955E5F"/>
    <w:rPr>
      <w:b/>
      <w:bCs/>
    </w:rPr>
  </w:style>
  <w:style w:type="character" w:customStyle="1" w:styleId="CommentSubjectChar">
    <w:name w:val="Comment Subject Char"/>
    <w:basedOn w:val="CommentTextChar"/>
    <w:link w:val="CommentSubject"/>
    <w:uiPriority w:val="99"/>
    <w:semiHidden/>
    <w:rsid w:val="00955E5F"/>
    <w:rPr>
      <w:b/>
      <w:bCs/>
    </w:rPr>
  </w:style>
  <w:style w:type="table" w:customStyle="1" w:styleId="TableGridLight1">
    <w:name w:val="Table Grid Light1"/>
    <w:basedOn w:val="TableNormal"/>
    <w:next w:val="TableGridLight"/>
    <w:uiPriority w:val="40"/>
    <w:rsid w:val="00757D7B"/>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
    <w:name w:val="Table Grid8"/>
    <w:basedOn w:val="TableNormal"/>
    <w:next w:val="TableGrid"/>
    <w:uiPriority w:val="39"/>
    <w:rsid w:val="00757D7B"/>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57D7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TableGridLight"/>
    <w:uiPriority w:val="40"/>
    <w:rsid w:val="00757D7B"/>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1">
    <w:name w:val="Table Grid81"/>
    <w:basedOn w:val="TableNormal"/>
    <w:next w:val="TableGrid"/>
    <w:uiPriority w:val="39"/>
    <w:rsid w:val="00757D7B"/>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TableNormal"/>
    <w:next w:val="TableGridLight"/>
    <w:uiPriority w:val="40"/>
    <w:rsid w:val="00126B3D"/>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Revision">
    <w:name w:val="Revision"/>
    <w:hidden/>
    <w:uiPriority w:val="99"/>
    <w:semiHidden/>
    <w:rsid w:val="006742FA"/>
    <w:rPr>
      <w:sz w:val="24"/>
      <w:szCs w:val="24"/>
    </w:rPr>
  </w:style>
  <w:style w:type="paragraph" w:customStyle="1" w:styleId="Default">
    <w:name w:val="Default"/>
    <w:basedOn w:val="Normal"/>
    <w:rsid w:val="0092661A"/>
    <w:pPr>
      <w:autoSpaceDE w:val="0"/>
      <w:autoSpaceDN w:val="0"/>
      <w:spacing w:after="0"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63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758C87-BBC6-4F06-9B8E-54515DB81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9FA31C-C60F-43CB-B52C-DCA9C1477465}">
  <ds:schemaRefs>
    <ds:schemaRef ds:uri="http://schemas.openxmlformats.org/officeDocument/2006/bibliography"/>
  </ds:schemaRefs>
</ds:datastoreItem>
</file>

<file path=customXml/itemProps3.xml><?xml version="1.0" encoding="utf-8"?>
<ds:datastoreItem xmlns:ds="http://schemas.openxmlformats.org/officeDocument/2006/customXml" ds:itemID="{BC189840-1631-419E-828C-C5DD0E8AD368}">
  <ds:schemaRefs>
    <ds:schemaRef ds:uri="http://schemas.microsoft.com/office/2006/documentManagement/types"/>
    <ds:schemaRef ds:uri="http://schemas.openxmlformats.org/package/2006/metadata/core-properties"/>
    <ds:schemaRef ds:uri="383bf03c-427a-4c38-a2b7-25df01ee4280"/>
    <ds:schemaRef ds:uri="http://purl.org/dc/dcmitype/"/>
    <ds:schemaRef ds:uri="c1e87a23-ff7a-48ee-b4b6-a4d25fe664d1"/>
    <ds:schemaRef ds:uri="http://schemas.microsoft.com/office/2006/metadata/properties"/>
    <ds:schemaRef ds:uri="http://purl.org/dc/terms/"/>
    <ds:schemaRef ds:uri="http://purl.org/dc/elements/1.1/"/>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0013B15A-67CB-42BC-A674-D4006A4E18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1392</Words>
  <Characters>7938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57.112_VAE</vt:lpstr>
    </vt:vector>
  </TitlesOfParts>
  <Company>CDC</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57.112_VAE</dc:title>
  <dc:subject>NHSN PedVAE Form</dc:subject>
  <dc:creator>CDC/NCEZID/DHQP</dc:creator>
  <cp:keywords>NHSN PedVAE</cp:keywords>
  <cp:lastModifiedBy>Witt, Emily Elissa (CDC/NCEZID/DHQP/SB) (CTR)</cp:lastModifiedBy>
  <cp:revision>5</cp:revision>
  <cp:lastPrinted>2016-03-10T14:38:00Z</cp:lastPrinted>
  <dcterms:created xsi:type="dcterms:W3CDTF">2025-01-31T16:23:00Z</dcterms:created>
  <dcterms:modified xsi:type="dcterms:W3CDTF">2025-02-14T17:23:00Z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ActionId">
    <vt:lpwstr>f8c83386-3ae7-4667-9630-8cfaa1da351a</vt:lpwstr>
  </property>
  <property fmtid="{D5CDD505-2E9C-101B-9397-08002B2CF9AE}" pid="3" name="MSIP_Label_7b94a7b8-f06c-4dfe-bdcc-9b548fd58c31_ContentBits">
    <vt:lpwstr>0</vt:lpwstr>
  </property>
  <property fmtid="{D5CDD505-2E9C-101B-9397-08002B2CF9AE}" pid="4" name="MSIP_Label_7b94a7b8-f06c-4dfe-bdcc-9b548fd58c31_Enabled">
    <vt:lpwstr>true</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etDate">
    <vt:lpwstr>2021-04-22T17:13:47Z</vt:lpwstr>
  </property>
  <property fmtid="{D5CDD505-2E9C-101B-9397-08002B2CF9AE}" pid="8" name="MSIP_Label_7b94a7b8-f06c-4dfe-bdcc-9b548fd58c31_SiteId">
    <vt:lpwstr>9ce70869-60db-44fd-abe8-d2767077fc8f</vt:lpwstr>
  </property>
  <property fmtid="{D5CDD505-2E9C-101B-9397-08002B2CF9AE}" pid="9" name="ContentTypeId">
    <vt:lpwstr>0x010100C5928F04BDA62742B9116F2B58000E25</vt:lpwstr>
  </property>
  <property fmtid="{D5CDD505-2E9C-101B-9397-08002B2CF9AE}" pid="10" name="MediaServiceImageTags">
    <vt:lpwstr/>
  </property>
</Properties>
</file>